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C7E7C" w14:textId="37A4D212" w:rsidR="00671317" w:rsidRPr="00883E78" w:rsidRDefault="00671317" w:rsidP="0045123F">
      <w:pPr>
        <w:ind w:left="708" w:hanging="708"/>
        <w:jc w:val="center"/>
        <w:outlineLvl w:val="0"/>
        <w:rPr>
          <w:b/>
          <w:szCs w:val="22"/>
        </w:rPr>
      </w:pPr>
      <w:r w:rsidRPr="00883E78">
        <w:rPr>
          <w:b/>
          <w:szCs w:val="22"/>
        </w:rPr>
        <w:t>P.O. 14.8</w:t>
      </w:r>
    </w:p>
    <w:p w14:paraId="06AD4E37" w14:textId="77777777" w:rsidR="00671317" w:rsidRPr="00883E78" w:rsidRDefault="00671317" w:rsidP="00671317">
      <w:pPr>
        <w:jc w:val="center"/>
        <w:outlineLvl w:val="0"/>
        <w:rPr>
          <w:b/>
          <w:szCs w:val="22"/>
        </w:rPr>
      </w:pPr>
      <w:r w:rsidRPr="00883E78">
        <w:rPr>
          <w:b/>
          <w:szCs w:val="22"/>
        </w:rPr>
        <w:t>SUJETO DE LIQUIDACIÓN DE LAS</w:t>
      </w:r>
      <w:r>
        <w:rPr>
          <w:b/>
          <w:szCs w:val="22"/>
        </w:rPr>
        <w:t xml:space="preserve"> </w:t>
      </w:r>
      <w:r w:rsidRPr="00883E78">
        <w:rPr>
          <w:b/>
          <w:szCs w:val="22"/>
        </w:rPr>
        <w:t>INSTALACIONES DE PRODUCCIÓN</w:t>
      </w:r>
      <w:r>
        <w:rPr>
          <w:b/>
          <w:szCs w:val="22"/>
        </w:rPr>
        <w:t xml:space="preserve"> Y DE LAS INSTALACIONES DE AUTOCONSUMO</w:t>
      </w:r>
    </w:p>
    <w:p w14:paraId="419E4E6D" w14:textId="77777777" w:rsidR="00671317" w:rsidRDefault="00671317" w:rsidP="00671317">
      <w:pPr>
        <w:jc w:val="both"/>
        <w:outlineLvl w:val="0"/>
        <w:rPr>
          <w:b/>
          <w:sz w:val="26"/>
          <w:szCs w:val="26"/>
        </w:rPr>
      </w:pPr>
    </w:p>
    <w:p w14:paraId="71337925" w14:textId="488F2C06" w:rsidR="00671317" w:rsidRPr="00C33F54" w:rsidRDefault="00671317" w:rsidP="00671317">
      <w:pPr>
        <w:jc w:val="both"/>
        <w:rPr>
          <w:rFonts w:cs="Arial"/>
          <w:b/>
          <w:szCs w:val="22"/>
        </w:rPr>
      </w:pPr>
      <w:r w:rsidRPr="00C33F54">
        <w:rPr>
          <w:rFonts w:cs="Arial"/>
          <w:b/>
          <w:szCs w:val="22"/>
        </w:rPr>
        <w:t xml:space="preserve">1. </w:t>
      </w:r>
      <w:r w:rsidR="00CC0CE7">
        <w:rPr>
          <w:rFonts w:cs="Arial"/>
          <w:b/>
          <w:szCs w:val="22"/>
        </w:rPr>
        <w:t>Objeto</w:t>
      </w:r>
    </w:p>
    <w:p w14:paraId="5EBB8091" w14:textId="77777777" w:rsidR="00671317" w:rsidRPr="00C33F54" w:rsidRDefault="00671317" w:rsidP="00671317">
      <w:pPr>
        <w:jc w:val="both"/>
        <w:rPr>
          <w:rFonts w:cs="Arial"/>
          <w:szCs w:val="22"/>
        </w:rPr>
      </w:pPr>
    </w:p>
    <w:p w14:paraId="5A402BE4" w14:textId="4CB62BE3" w:rsidR="00671317" w:rsidRPr="00C33F54" w:rsidRDefault="00671317" w:rsidP="00671317">
      <w:pPr>
        <w:jc w:val="both"/>
        <w:rPr>
          <w:rFonts w:cs="Arial"/>
          <w:szCs w:val="22"/>
        </w:rPr>
      </w:pPr>
      <w:r w:rsidRPr="00C33F54">
        <w:rPr>
          <w:rFonts w:cs="Arial"/>
          <w:szCs w:val="22"/>
        </w:rPr>
        <w:t>El objeto de este procedimiento de operación es establecer las actuaciones necesarias para la correcta</w:t>
      </w:r>
      <w:r>
        <w:rPr>
          <w:rFonts w:cs="Arial"/>
          <w:szCs w:val="22"/>
        </w:rPr>
        <w:t xml:space="preserve"> </w:t>
      </w:r>
      <w:r w:rsidRPr="00C33F54">
        <w:rPr>
          <w:rFonts w:cs="Arial"/>
          <w:szCs w:val="22"/>
        </w:rPr>
        <w:t>asignación</w:t>
      </w:r>
      <w:r>
        <w:rPr>
          <w:rFonts w:cs="Arial"/>
          <w:szCs w:val="22"/>
        </w:rPr>
        <w:t xml:space="preserve"> de las liquidaciones de las instalaciones de producción</w:t>
      </w:r>
      <w:r w:rsidRPr="00C33F54">
        <w:rPr>
          <w:rFonts w:cs="Arial"/>
          <w:szCs w:val="22"/>
        </w:rPr>
        <w:t xml:space="preserve"> al Sujeto de Liquidación que corresponda en cada momento</w:t>
      </w:r>
      <w:r>
        <w:rPr>
          <w:rFonts w:cs="Arial"/>
          <w:szCs w:val="22"/>
        </w:rPr>
        <w:t xml:space="preserve"> ante el Operador del Sistema</w:t>
      </w:r>
      <w:r w:rsidRPr="00C33F54">
        <w:rPr>
          <w:rFonts w:cs="Arial"/>
          <w:szCs w:val="22"/>
        </w:rPr>
        <w:t>, sin perjuicio de lo establecido con carácter general en el Procedimiento de Operación 14.1 y en el Procedimiento de Operación 14.2.</w:t>
      </w:r>
    </w:p>
    <w:p w14:paraId="6AE0B546" w14:textId="77777777" w:rsidR="00671317" w:rsidRPr="00C33F54" w:rsidRDefault="00671317" w:rsidP="00671317">
      <w:pPr>
        <w:jc w:val="both"/>
        <w:rPr>
          <w:rFonts w:cs="Arial"/>
          <w:b/>
          <w:szCs w:val="22"/>
        </w:rPr>
      </w:pPr>
    </w:p>
    <w:p w14:paraId="49972A67" w14:textId="7486BC48" w:rsidR="00671317" w:rsidRPr="00C33F54" w:rsidRDefault="00671317" w:rsidP="00671317">
      <w:pPr>
        <w:jc w:val="both"/>
        <w:rPr>
          <w:rFonts w:cs="Arial"/>
          <w:b/>
          <w:szCs w:val="22"/>
        </w:rPr>
      </w:pPr>
      <w:r w:rsidRPr="00C33F54">
        <w:rPr>
          <w:rFonts w:cs="Arial"/>
          <w:b/>
          <w:szCs w:val="22"/>
        </w:rPr>
        <w:t xml:space="preserve">2. </w:t>
      </w:r>
      <w:r w:rsidR="00CC0CE7">
        <w:rPr>
          <w:rFonts w:cs="Arial"/>
          <w:b/>
          <w:szCs w:val="22"/>
        </w:rPr>
        <w:t>Ámbito de aplicación</w:t>
      </w:r>
    </w:p>
    <w:p w14:paraId="47428184" w14:textId="77777777" w:rsidR="00671317" w:rsidRPr="00C33F54" w:rsidRDefault="00671317" w:rsidP="00671317">
      <w:pPr>
        <w:jc w:val="both"/>
        <w:rPr>
          <w:rFonts w:cs="Arial"/>
          <w:b/>
          <w:szCs w:val="22"/>
        </w:rPr>
      </w:pPr>
    </w:p>
    <w:p w14:paraId="5D6F8576" w14:textId="7B617687" w:rsidR="00671317" w:rsidRPr="00C33F54" w:rsidRDefault="00671317" w:rsidP="00671317">
      <w:pPr>
        <w:jc w:val="both"/>
        <w:rPr>
          <w:rFonts w:cs="Arial"/>
          <w:szCs w:val="22"/>
        </w:rPr>
      </w:pPr>
      <w:r w:rsidRPr="00C33F54">
        <w:rPr>
          <w:rFonts w:cs="Arial"/>
          <w:szCs w:val="22"/>
        </w:rPr>
        <w:t>Este procedimiento de opera</w:t>
      </w:r>
      <w:r>
        <w:rPr>
          <w:rFonts w:cs="Arial"/>
          <w:szCs w:val="22"/>
        </w:rPr>
        <w:t>ción es de aplicación a los sujetos de l</w:t>
      </w:r>
      <w:r w:rsidRPr="00C33F54">
        <w:rPr>
          <w:rFonts w:cs="Arial"/>
          <w:szCs w:val="22"/>
        </w:rPr>
        <w:t>iquidación</w:t>
      </w:r>
      <w:r>
        <w:rPr>
          <w:rFonts w:cs="Arial"/>
          <w:szCs w:val="22"/>
        </w:rPr>
        <w:t xml:space="preserve"> ante el Operador del Sistema</w:t>
      </w:r>
      <w:r w:rsidRPr="00C33F54">
        <w:rPr>
          <w:rFonts w:cs="Arial"/>
          <w:szCs w:val="22"/>
        </w:rPr>
        <w:t xml:space="preserve"> de instalaciones de </w:t>
      </w:r>
      <w:r>
        <w:rPr>
          <w:rFonts w:cs="Arial"/>
          <w:szCs w:val="22"/>
        </w:rPr>
        <w:t>producción y de generación en el sistema eléctrico español, los representantes directos, a los e</w:t>
      </w:r>
      <w:r w:rsidRPr="00C33F54">
        <w:rPr>
          <w:rFonts w:cs="Arial"/>
          <w:szCs w:val="22"/>
        </w:rPr>
        <w:t xml:space="preserve">ncargados de la </w:t>
      </w:r>
      <w:r>
        <w:rPr>
          <w:rFonts w:cs="Arial"/>
          <w:szCs w:val="22"/>
        </w:rPr>
        <w:t>l</w:t>
      </w:r>
      <w:r w:rsidRPr="00C33F54">
        <w:rPr>
          <w:rFonts w:cs="Arial"/>
          <w:szCs w:val="22"/>
        </w:rPr>
        <w:t xml:space="preserve">ectura de los puntos frontera de instalaciones de </w:t>
      </w:r>
      <w:r>
        <w:rPr>
          <w:rFonts w:cs="Arial"/>
          <w:szCs w:val="22"/>
        </w:rPr>
        <w:t>producción y al Operador del Sistema</w:t>
      </w:r>
      <w:r w:rsidRPr="00C33F54">
        <w:rPr>
          <w:rFonts w:cs="Arial"/>
          <w:szCs w:val="22"/>
        </w:rPr>
        <w:t xml:space="preserve">. </w:t>
      </w:r>
    </w:p>
    <w:p w14:paraId="1A5FD7E9" w14:textId="77777777" w:rsidR="00671317" w:rsidRPr="00C33F54" w:rsidRDefault="00671317" w:rsidP="00671317">
      <w:pPr>
        <w:jc w:val="both"/>
        <w:rPr>
          <w:rFonts w:cs="Arial"/>
          <w:szCs w:val="22"/>
        </w:rPr>
      </w:pPr>
    </w:p>
    <w:p w14:paraId="69EAC987" w14:textId="491BCB23" w:rsidR="00671317" w:rsidRPr="00C33F54" w:rsidRDefault="00671317" w:rsidP="00671317">
      <w:pPr>
        <w:jc w:val="both"/>
        <w:rPr>
          <w:rFonts w:cs="Arial"/>
          <w:b/>
          <w:szCs w:val="22"/>
        </w:rPr>
      </w:pPr>
      <w:r w:rsidRPr="00C33F54">
        <w:rPr>
          <w:rFonts w:cs="Arial"/>
          <w:b/>
          <w:szCs w:val="22"/>
        </w:rPr>
        <w:t xml:space="preserve">3. </w:t>
      </w:r>
      <w:r w:rsidR="001F1326">
        <w:rPr>
          <w:rFonts w:cs="Arial"/>
          <w:b/>
          <w:szCs w:val="22"/>
        </w:rPr>
        <w:t xml:space="preserve">Referencias y </w:t>
      </w:r>
      <w:r w:rsidR="00EF7E63">
        <w:rPr>
          <w:rFonts w:cs="Arial"/>
          <w:b/>
          <w:szCs w:val="22"/>
        </w:rPr>
        <w:t>D</w:t>
      </w:r>
      <w:r w:rsidR="00CC0CE7">
        <w:rPr>
          <w:rFonts w:cs="Arial"/>
          <w:b/>
          <w:szCs w:val="22"/>
        </w:rPr>
        <w:t>efiniciones</w:t>
      </w:r>
    </w:p>
    <w:p w14:paraId="6F422F9C" w14:textId="77777777" w:rsidR="00671317" w:rsidRDefault="00671317" w:rsidP="00671317">
      <w:pPr>
        <w:jc w:val="both"/>
        <w:rPr>
          <w:rFonts w:cs="Arial"/>
          <w:b/>
          <w:szCs w:val="22"/>
        </w:rPr>
      </w:pPr>
    </w:p>
    <w:p w14:paraId="59295F45" w14:textId="77777777" w:rsidR="00671317" w:rsidRDefault="00671317" w:rsidP="00671317">
      <w:pPr>
        <w:jc w:val="both"/>
        <w:rPr>
          <w:rFonts w:cs="Arial"/>
          <w:szCs w:val="22"/>
        </w:rPr>
      </w:pPr>
      <w:r w:rsidRPr="004A4DD0">
        <w:rPr>
          <w:rFonts w:cs="Arial"/>
          <w:szCs w:val="22"/>
        </w:rPr>
        <w:t>El término «Ley 24/2013» en este procedimiento se refiere a la Ley 24/2013, de 26 de diciembre, del Sector Eléctrico.</w:t>
      </w:r>
    </w:p>
    <w:p w14:paraId="2338AD9D" w14:textId="77777777" w:rsidR="00671317" w:rsidRDefault="00671317" w:rsidP="00671317">
      <w:pPr>
        <w:jc w:val="both"/>
        <w:rPr>
          <w:rFonts w:cs="Arial"/>
          <w:szCs w:val="22"/>
        </w:rPr>
      </w:pPr>
    </w:p>
    <w:p w14:paraId="506927D1" w14:textId="77777777" w:rsidR="00671317" w:rsidRPr="004A4DD0" w:rsidRDefault="00671317" w:rsidP="00671317">
      <w:pPr>
        <w:jc w:val="both"/>
        <w:rPr>
          <w:rFonts w:cs="Arial"/>
          <w:szCs w:val="22"/>
        </w:rPr>
      </w:pPr>
      <w:r w:rsidRPr="004A4DD0">
        <w:rPr>
          <w:rFonts w:cs="Arial"/>
          <w:szCs w:val="22"/>
        </w:rPr>
        <w:t>El término «</w:t>
      </w:r>
      <w:r>
        <w:rPr>
          <w:rFonts w:cs="Arial"/>
          <w:szCs w:val="22"/>
        </w:rPr>
        <w:t>P.O. 14.1</w:t>
      </w:r>
      <w:r w:rsidRPr="004A4DD0">
        <w:rPr>
          <w:rFonts w:cs="Arial"/>
          <w:szCs w:val="22"/>
        </w:rPr>
        <w:t>»</w:t>
      </w:r>
      <w:r>
        <w:rPr>
          <w:rFonts w:cs="Arial"/>
          <w:szCs w:val="22"/>
        </w:rPr>
        <w:t xml:space="preserve"> </w:t>
      </w:r>
      <w:r w:rsidRPr="004A4DD0">
        <w:rPr>
          <w:rFonts w:cs="Arial"/>
          <w:szCs w:val="22"/>
        </w:rPr>
        <w:t>en este procedimiento</w:t>
      </w:r>
      <w:r>
        <w:rPr>
          <w:rFonts w:cs="Arial"/>
          <w:szCs w:val="22"/>
        </w:rPr>
        <w:t xml:space="preserve"> </w:t>
      </w:r>
      <w:r w:rsidRPr="004A4DD0">
        <w:rPr>
          <w:rFonts w:cs="Arial"/>
          <w:szCs w:val="22"/>
        </w:rPr>
        <w:t>se refiere a</w:t>
      </w:r>
      <w:r>
        <w:rPr>
          <w:rFonts w:cs="Arial"/>
          <w:szCs w:val="22"/>
        </w:rPr>
        <w:t>l p</w:t>
      </w:r>
      <w:r w:rsidRPr="00C33F54">
        <w:rPr>
          <w:rFonts w:cs="Arial"/>
          <w:szCs w:val="22"/>
        </w:rPr>
        <w:t xml:space="preserve">rocedimiento de </w:t>
      </w:r>
      <w:r>
        <w:rPr>
          <w:rFonts w:cs="Arial"/>
          <w:szCs w:val="22"/>
        </w:rPr>
        <w:t>o</w:t>
      </w:r>
      <w:r w:rsidRPr="00C33F54">
        <w:rPr>
          <w:rFonts w:cs="Arial"/>
          <w:szCs w:val="22"/>
        </w:rPr>
        <w:t xml:space="preserve">peración </w:t>
      </w:r>
      <w:r>
        <w:rPr>
          <w:rFonts w:cs="Arial"/>
          <w:szCs w:val="22"/>
        </w:rPr>
        <w:t xml:space="preserve">P.O. </w:t>
      </w:r>
      <w:r w:rsidRPr="00C33F54">
        <w:rPr>
          <w:rFonts w:cs="Arial"/>
          <w:szCs w:val="22"/>
        </w:rPr>
        <w:t>14.1</w:t>
      </w:r>
      <w:r>
        <w:rPr>
          <w:rFonts w:cs="Arial"/>
          <w:szCs w:val="22"/>
        </w:rPr>
        <w:t xml:space="preserve"> C</w:t>
      </w:r>
      <w:r w:rsidRPr="00B507BA">
        <w:rPr>
          <w:rFonts w:cs="Arial"/>
          <w:szCs w:val="22"/>
        </w:rPr>
        <w:t>ondiciones generales del proceso de liquidación del operador del sistema</w:t>
      </w:r>
      <w:r>
        <w:rPr>
          <w:rFonts w:cs="Arial"/>
          <w:szCs w:val="22"/>
        </w:rPr>
        <w:t>.</w:t>
      </w:r>
    </w:p>
    <w:p w14:paraId="6D295736" w14:textId="77777777" w:rsidR="00671317" w:rsidRPr="004A4DD0" w:rsidRDefault="00671317" w:rsidP="00671317">
      <w:pPr>
        <w:jc w:val="both"/>
        <w:rPr>
          <w:rFonts w:cs="Arial"/>
          <w:szCs w:val="22"/>
        </w:rPr>
      </w:pPr>
    </w:p>
    <w:p w14:paraId="6603AE19" w14:textId="77777777" w:rsidR="00671317" w:rsidRDefault="00671317" w:rsidP="00671317">
      <w:pPr>
        <w:jc w:val="both"/>
        <w:rPr>
          <w:rFonts w:cs="Arial"/>
          <w:szCs w:val="22"/>
        </w:rPr>
      </w:pPr>
      <w:r w:rsidRPr="004A4DD0">
        <w:rPr>
          <w:rFonts w:cs="Arial"/>
          <w:szCs w:val="22"/>
        </w:rPr>
        <w:t>El acrónimo «RAIPEE» en es</w:t>
      </w:r>
      <w:r>
        <w:rPr>
          <w:rFonts w:cs="Arial"/>
          <w:szCs w:val="22"/>
        </w:rPr>
        <w:t>te procedimiento se refiere al r</w:t>
      </w:r>
      <w:r w:rsidRPr="004A4DD0">
        <w:rPr>
          <w:rFonts w:cs="Arial"/>
          <w:szCs w:val="22"/>
        </w:rPr>
        <w:t>egistro administrativo de instalaciones de prod</w:t>
      </w:r>
      <w:r>
        <w:rPr>
          <w:rFonts w:cs="Arial"/>
          <w:szCs w:val="22"/>
        </w:rPr>
        <w:t xml:space="preserve">ucción de energía eléctrica </w:t>
      </w:r>
      <w:r w:rsidRPr="004A4DD0">
        <w:rPr>
          <w:rFonts w:cs="Arial"/>
          <w:szCs w:val="22"/>
        </w:rPr>
        <w:t>establecido en el artículo 21.2 de la Ley 24/2013.</w:t>
      </w:r>
    </w:p>
    <w:p w14:paraId="363ADC1C" w14:textId="77777777" w:rsidR="006E4702" w:rsidRDefault="006E4702" w:rsidP="00671317">
      <w:pPr>
        <w:jc w:val="both"/>
        <w:rPr>
          <w:rFonts w:cs="Arial"/>
          <w:szCs w:val="22"/>
        </w:rPr>
      </w:pPr>
    </w:p>
    <w:p w14:paraId="23420CEE" w14:textId="7C49A0B9" w:rsidR="00671317" w:rsidRPr="006E4702" w:rsidRDefault="00857814" w:rsidP="00671317">
      <w:pPr>
        <w:jc w:val="both"/>
        <w:rPr>
          <w:rFonts w:cs="Arial"/>
          <w:szCs w:val="22"/>
        </w:rPr>
      </w:pPr>
      <w:r w:rsidRPr="00857814">
        <w:rPr>
          <w:rFonts w:cs="Arial"/>
          <w:szCs w:val="22"/>
        </w:rPr>
        <w:t>El acrónimo «RAAEE» en este procedimiento se refiere al registro administrativo de autoconsumo de energía eléctrica establecido en el artículo 9.4 de la Ley 24/2013.</w:t>
      </w:r>
    </w:p>
    <w:p w14:paraId="55915FC9" w14:textId="77777777" w:rsidR="00857814" w:rsidRDefault="00857814" w:rsidP="00671317">
      <w:pPr>
        <w:jc w:val="both"/>
        <w:rPr>
          <w:rFonts w:cs="Arial"/>
          <w:szCs w:val="22"/>
        </w:rPr>
      </w:pPr>
    </w:p>
    <w:p w14:paraId="37F6C9E6" w14:textId="2FA7DB35" w:rsidR="00671317" w:rsidRDefault="00671317" w:rsidP="00671317">
      <w:pPr>
        <w:jc w:val="both"/>
        <w:rPr>
          <w:rFonts w:cs="Arial"/>
          <w:szCs w:val="22"/>
        </w:rPr>
      </w:pPr>
      <w:r w:rsidRPr="004A4DD0">
        <w:rPr>
          <w:rFonts w:cs="Arial"/>
          <w:szCs w:val="22"/>
        </w:rPr>
        <w:t>El acrónimo «CIL» en este procedi</w:t>
      </w:r>
      <w:r>
        <w:rPr>
          <w:rFonts w:cs="Arial"/>
          <w:szCs w:val="22"/>
        </w:rPr>
        <w:t>miento se refiere al Código de I</w:t>
      </w:r>
      <w:r w:rsidRPr="004A4DD0">
        <w:rPr>
          <w:rFonts w:cs="Arial"/>
          <w:szCs w:val="22"/>
        </w:rPr>
        <w:t>dentificación de Liquidación asignado por el Encargado de la Lectura a los efectos, en su caso, de la normativa vigente.</w:t>
      </w:r>
    </w:p>
    <w:p w14:paraId="11AC4251" w14:textId="77777777" w:rsidR="00671317" w:rsidRDefault="00671317" w:rsidP="00671317">
      <w:pPr>
        <w:jc w:val="both"/>
        <w:rPr>
          <w:rFonts w:cs="Arial"/>
          <w:szCs w:val="22"/>
        </w:rPr>
      </w:pPr>
    </w:p>
    <w:p w14:paraId="1878D506" w14:textId="77777777" w:rsidR="00671317" w:rsidRPr="004A4DD0" w:rsidRDefault="00671317" w:rsidP="00671317">
      <w:pPr>
        <w:jc w:val="both"/>
        <w:rPr>
          <w:rFonts w:cs="Arial"/>
          <w:szCs w:val="22"/>
        </w:rPr>
      </w:pPr>
      <w:r>
        <w:rPr>
          <w:rFonts w:cs="Arial"/>
          <w:szCs w:val="22"/>
        </w:rPr>
        <w:t xml:space="preserve">El acrónimo </w:t>
      </w:r>
      <w:r w:rsidRPr="004A4DD0">
        <w:rPr>
          <w:rFonts w:cs="Arial"/>
          <w:szCs w:val="22"/>
        </w:rPr>
        <w:t>«</w:t>
      </w:r>
      <w:r>
        <w:rPr>
          <w:rFonts w:cs="Arial"/>
          <w:szCs w:val="22"/>
        </w:rPr>
        <w:t>CUPS</w:t>
      </w:r>
      <w:r w:rsidRPr="004A4DD0">
        <w:rPr>
          <w:rFonts w:cs="Arial"/>
          <w:szCs w:val="22"/>
        </w:rPr>
        <w:t>»</w:t>
      </w:r>
      <w:r>
        <w:rPr>
          <w:rFonts w:cs="Arial"/>
          <w:szCs w:val="22"/>
        </w:rPr>
        <w:t>:</w:t>
      </w:r>
      <w:r w:rsidRPr="004A4DD0">
        <w:rPr>
          <w:rFonts w:cs="Arial"/>
          <w:szCs w:val="22"/>
        </w:rPr>
        <w:t xml:space="preserve"> en este procedi</w:t>
      </w:r>
      <w:r>
        <w:rPr>
          <w:rFonts w:cs="Arial"/>
          <w:szCs w:val="22"/>
        </w:rPr>
        <w:t>miento se refiere al Código Unificado del Punto de Suministro al que se asignará, en su caso, la energía excedentaria o excedentaria individualizada de un consumidor asociado a un autoconsumo, excepto en la modalidad de autoconsumo con excedentes sin compensación simplificada.</w:t>
      </w:r>
    </w:p>
    <w:p w14:paraId="6B880343" w14:textId="77777777" w:rsidR="00212834" w:rsidRPr="004A4DD0" w:rsidRDefault="00212834" w:rsidP="00671317">
      <w:pPr>
        <w:jc w:val="both"/>
        <w:rPr>
          <w:rFonts w:cs="Arial"/>
          <w:szCs w:val="22"/>
        </w:rPr>
      </w:pPr>
    </w:p>
    <w:p w14:paraId="5BF21195" w14:textId="603DC61A" w:rsidR="00671317" w:rsidRPr="004A4DD0" w:rsidRDefault="00671317" w:rsidP="00671317">
      <w:pPr>
        <w:jc w:val="both"/>
        <w:rPr>
          <w:rFonts w:cs="Arial"/>
          <w:szCs w:val="22"/>
        </w:rPr>
      </w:pPr>
      <w:r w:rsidRPr="004A4DD0">
        <w:rPr>
          <w:rFonts w:cs="Arial"/>
          <w:szCs w:val="22"/>
        </w:rPr>
        <w:t>El término «instalación» en este procedimiento se refiere a cada instalación de producción</w:t>
      </w:r>
      <w:r w:rsidR="005E1FFA">
        <w:rPr>
          <w:rFonts w:cs="Arial"/>
          <w:szCs w:val="22"/>
        </w:rPr>
        <w:t xml:space="preserve"> </w:t>
      </w:r>
      <w:ins w:id="0" w:author="Red Eléctrica" w:date="2022-10-25T18:00:00Z">
        <w:r w:rsidR="005E1FFA">
          <w:rPr>
            <w:rFonts w:cs="Arial"/>
            <w:szCs w:val="22"/>
          </w:rPr>
          <w:t>o almacenamiento</w:t>
        </w:r>
        <w:r w:rsidRPr="004A4DD0">
          <w:rPr>
            <w:rFonts w:cs="Arial"/>
            <w:szCs w:val="22"/>
          </w:rPr>
          <w:t xml:space="preserve"> </w:t>
        </w:r>
      </w:ins>
      <w:r>
        <w:rPr>
          <w:rFonts w:cs="Arial"/>
          <w:szCs w:val="22"/>
        </w:rPr>
        <w:t xml:space="preserve">y se identifica </w:t>
      </w:r>
      <w:r w:rsidRPr="004A4DD0">
        <w:rPr>
          <w:rFonts w:cs="Arial"/>
          <w:szCs w:val="22"/>
        </w:rPr>
        <w:t>por su</w:t>
      </w:r>
      <w:r>
        <w:rPr>
          <w:rFonts w:cs="Arial"/>
          <w:szCs w:val="22"/>
        </w:rPr>
        <w:t xml:space="preserve"> clave de registro </w:t>
      </w:r>
      <w:r w:rsidRPr="004A4DD0">
        <w:rPr>
          <w:rFonts w:cs="Arial"/>
          <w:szCs w:val="22"/>
        </w:rPr>
        <w:t>en el RAIPEE</w:t>
      </w:r>
      <w:r w:rsidR="007C64ED">
        <w:rPr>
          <w:rFonts w:cs="Arial"/>
          <w:szCs w:val="22"/>
        </w:rPr>
        <w:t xml:space="preserve"> o </w:t>
      </w:r>
      <w:r w:rsidR="00857814">
        <w:rPr>
          <w:rFonts w:cs="Arial"/>
          <w:szCs w:val="22"/>
        </w:rPr>
        <w:t>por el número de inscripción en el RAAEE</w:t>
      </w:r>
      <w:r w:rsidRPr="004A4DD0">
        <w:rPr>
          <w:rFonts w:cs="Arial"/>
          <w:szCs w:val="22"/>
        </w:rPr>
        <w:t xml:space="preserve"> </w:t>
      </w:r>
      <w:r>
        <w:rPr>
          <w:rFonts w:cs="Arial"/>
          <w:szCs w:val="22"/>
        </w:rPr>
        <w:t>y</w:t>
      </w:r>
      <w:r w:rsidRPr="004A4DD0">
        <w:rPr>
          <w:rFonts w:cs="Arial"/>
          <w:szCs w:val="22"/>
        </w:rPr>
        <w:t xml:space="preserve">, </w:t>
      </w:r>
      <w:r w:rsidR="002A0B9B">
        <w:rPr>
          <w:rFonts w:cs="Arial"/>
          <w:szCs w:val="22"/>
        </w:rPr>
        <w:t>a excepción de las instalaciones de la sección primera del RAIPEE</w:t>
      </w:r>
      <w:r w:rsidRPr="004A4DD0">
        <w:rPr>
          <w:rFonts w:cs="Arial"/>
          <w:szCs w:val="22"/>
        </w:rPr>
        <w:t>, por su CIL</w:t>
      </w:r>
      <w:ins w:id="1" w:author="Red Eléctrica" w:date="2022-10-25T18:00:00Z">
        <w:r w:rsidR="000B589D">
          <w:rPr>
            <w:rFonts w:cs="Arial"/>
            <w:szCs w:val="22"/>
          </w:rPr>
          <w:t>, o conforme la normativa de aplicación</w:t>
        </w:r>
      </w:ins>
      <w:r w:rsidRPr="004A4DD0">
        <w:rPr>
          <w:rFonts w:cs="Arial"/>
          <w:szCs w:val="22"/>
        </w:rPr>
        <w:t>.</w:t>
      </w:r>
    </w:p>
    <w:p w14:paraId="70995EDD" w14:textId="77777777" w:rsidR="00671317" w:rsidRPr="00C33F54" w:rsidRDefault="00671317" w:rsidP="00671317">
      <w:pPr>
        <w:jc w:val="both"/>
        <w:rPr>
          <w:rFonts w:cs="Arial"/>
          <w:szCs w:val="22"/>
        </w:rPr>
      </w:pPr>
    </w:p>
    <w:p w14:paraId="6FC754F4" w14:textId="7F2C03D8" w:rsidR="007431C7" w:rsidRPr="00C33F54" w:rsidRDefault="00671317" w:rsidP="00671317">
      <w:pPr>
        <w:jc w:val="both"/>
        <w:rPr>
          <w:rFonts w:cs="Arial"/>
          <w:szCs w:val="22"/>
        </w:rPr>
      </w:pPr>
      <w:r w:rsidRPr="00C33F54">
        <w:rPr>
          <w:rFonts w:cs="Arial"/>
          <w:szCs w:val="22"/>
        </w:rPr>
        <w:t xml:space="preserve">El </w:t>
      </w:r>
      <w:r w:rsidRPr="004A4DD0">
        <w:rPr>
          <w:rFonts w:cs="Arial"/>
          <w:szCs w:val="22"/>
        </w:rPr>
        <w:t>término «</w:t>
      </w:r>
      <w:r w:rsidRPr="00A97EC0">
        <w:t>unidad de programación</w:t>
      </w:r>
      <w:r w:rsidRPr="004A4DD0">
        <w:rPr>
          <w:rFonts w:cs="Arial"/>
          <w:szCs w:val="22"/>
        </w:rPr>
        <w:t>» en este</w:t>
      </w:r>
      <w:r w:rsidRPr="00C33F54">
        <w:rPr>
          <w:rFonts w:cs="Arial"/>
          <w:szCs w:val="22"/>
        </w:rPr>
        <w:t xml:space="preserve"> procedimiento </w:t>
      </w:r>
      <w:r w:rsidR="007431C7" w:rsidRPr="007431C7">
        <w:rPr>
          <w:rFonts w:cs="Arial"/>
          <w:szCs w:val="22"/>
        </w:rPr>
        <w:t>es la unidad elemental por medio de la cual se establecen los programas de energía en el mercado mayorista de electricidad definidos en el procedimiento de operación 3.1</w:t>
      </w:r>
    </w:p>
    <w:p w14:paraId="13BB940F" w14:textId="77777777" w:rsidR="00671317" w:rsidRPr="00C33F54" w:rsidRDefault="00671317" w:rsidP="00671317">
      <w:pPr>
        <w:jc w:val="both"/>
        <w:rPr>
          <w:rFonts w:cs="Arial"/>
          <w:szCs w:val="22"/>
        </w:rPr>
      </w:pPr>
    </w:p>
    <w:p w14:paraId="3CF81556" w14:textId="77777777" w:rsidR="00857814" w:rsidRDefault="00857814" w:rsidP="003645C3">
      <w:pPr>
        <w:jc w:val="both"/>
        <w:rPr>
          <w:rFonts w:cs="Arial"/>
          <w:szCs w:val="22"/>
        </w:rPr>
      </w:pPr>
    </w:p>
    <w:p w14:paraId="73DE5E89" w14:textId="77777777" w:rsidR="00857814" w:rsidRDefault="00857814" w:rsidP="003645C3">
      <w:pPr>
        <w:jc w:val="both"/>
        <w:rPr>
          <w:rFonts w:cs="Arial"/>
          <w:szCs w:val="22"/>
        </w:rPr>
      </w:pPr>
    </w:p>
    <w:p w14:paraId="2539FA4D" w14:textId="14574AD4" w:rsidR="009357C7" w:rsidRDefault="00671317" w:rsidP="003645C3">
      <w:pPr>
        <w:jc w:val="both"/>
        <w:rPr>
          <w:rFonts w:cs="Arial"/>
          <w:szCs w:val="22"/>
        </w:rPr>
      </w:pPr>
      <w:r w:rsidRPr="00C33F54">
        <w:rPr>
          <w:rFonts w:cs="Arial"/>
          <w:szCs w:val="22"/>
        </w:rPr>
        <w:lastRenderedPageBreak/>
        <w:t xml:space="preserve">El </w:t>
      </w:r>
      <w:r w:rsidRPr="004A4DD0">
        <w:rPr>
          <w:rFonts w:cs="Arial"/>
          <w:szCs w:val="22"/>
        </w:rPr>
        <w:t>término «</w:t>
      </w:r>
      <w:r w:rsidRPr="00A97EC0">
        <w:t>Sujeto de Liquidación</w:t>
      </w:r>
      <w:r w:rsidRPr="004A4DD0">
        <w:rPr>
          <w:rFonts w:cs="Arial"/>
          <w:szCs w:val="22"/>
        </w:rPr>
        <w:t>» en este procedimiento</w:t>
      </w:r>
      <w:r w:rsidRPr="00C33F54">
        <w:rPr>
          <w:rFonts w:cs="Arial"/>
          <w:szCs w:val="22"/>
        </w:rPr>
        <w:t xml:space="preserve"> se refiere al </w:t>
      </w:r>
      <w:r w:rsidR="00EF71A4">
        <w:rPr>
          <w:rFonts w:cs="Arial"/>
          <w:szCs w:val="22"/>
        </w:rPr>
        <w:t>sujeto de liquidación responsable del balance (BRP) que</w:t>
      </w:r>
      <w:r w:rsidR="00772C61">
        <w:rPr>
          <w:rFonts w:cs="Arial"/>
          <w:szCs w:val="22"/>
        </w:rPr>
        <w:t>,</w:t>
      </w:r>
      <w:r w:rsidR="00EF71A4">
        <w:rPr>
          <w:rFonts w:cs="Arial"/>
          <w:szCs w:val="22"/>
        </w:rPr>
        <w:t xml:space="preserve"> conforme a lo establecido en el PO 14.1</w:t>
      </w:r>
      <w:r w:rsidR="00EF71A4" w:rsidRPr="00BD3571">
        <w:rPr>
          <w:rFonts w:cs="Arial"/>
          <w:szCs w:val="22"/>
        </w:rPr>
        <w:t xml:space="preserve"> será asimismo el responsable de los pagos, de los cobros y de la prestación de las garantías de pago que se deriven de la participación en el Mercado de la unidad de programación/zona de regulación, en particular de los derechos de cobro y obligaciones de pago por la energía asignada para la resolución de restricciones técnicas y de otros conceptos cuya liquidación se ha asignado al operador del sistema</w:t>
      </w:r>
      <w:r w:rsidR="00EF71A4">
        <w:rPr>
          <w:rFonts w:cs="Arial"/>
          <w:szCs w:val="22"/>
        </w:rPr>
        <w:t>.</w:t>
      </w:r>
    </w:p>
    <w:p w14:paraId="6A64BCA9" w14:textId="77777777" w:rsidR="00E2188B" w:rsidRDefault="00E2188B" w:rsidP="003645C3">
      <w:pPr>
        <w:jc w:val="both"/>
        <w:rPr>
          <w:rFonts w:cs="Arial"/>
          <w:szCs w:val="22"/>
        </w:rPr>
      </w:pPr>
    </w:p>
    <w:p w14:paraId="1BC38CEC" w14:textId="3458AD09" w:rsidR="009357C7" w:rsidRPr="00C33F54" w:rsidRDefault="00C948E6" w:rsidP="003645C3">
      <w:pPr>
        <w:jc w:val="both"/>
        <w:rPr>
          <w:rFonts w:cs="Arial"/>
          <w:szCs w:val="22"/>
        </w:rPr>
      </w:pPr>
      <w:r w:rsidRPr="00C33F54">
        <w:rPr>
          <w:rFonts w:cs="Arial"/>
          <w:szCs w:val="22"/>
        </w:rPr>
        <w:t xml:space="preserve">El </w:t>
      </w:r>
      <w:r w:rsidRPr="004A4DD0">
        <w:rPr>
          <w:rFonts w:cs="Arial"/>
          <w:szCs w:val="22"/>
        </w:rPr>
        <w:t>«</w:t>
      </w:r>
      <w:r w:rsidRPr="00A97EC0">
        <w:t>Sujeto de Liquidación</w:t>
      </w:r>
      <w:r w:rsidR="005632AC">
        <w:t xml:space="preserve"> </w:t>
      </w:r>
      <w:r w:rsidR="009357C7" w:rsidRPr="009357C7">
        <w:rPr>
          <w:rFonts w:cs="Arial"/>
          <w:szCs w:val="22"/>
        </w:rPr>
        <w:t>responsable del balance (BRP por sus siglas en inglés)»: participante en el mercado, o su representante elegido, responsable de sus desvíos en el mercado de la electricidad. Definición 14) del artículo 2 del Reglamento (UE) 2019/94</w:t>
      </w:r>
      <w:r w:rsidR="00653593">
        <w:rPr>
          <w:rFonts w:cs="Arial"/>
          <w:szCs w:val="22"/>
        </w:rPr>
        <w:t>.</w:t>
      </w:r>
    </w:p>
    <w:p w14:paraId="1159EE24" w14:textId="77777777" w:rsidR="00671317" w:rsidRPr="00C33F54" w:rsidRDefault="00671317" w:rsidP="00671317">
      <w:pPr>
        <w:jc w:val="both"/>
        <w:rPr>
          <w:rFonts w:cs="Arial"/>
          <w:szCs w:val="22"/>
        </w:rPr>
      </w:pPr>
    </w:p>
    <w:p w14:paraId="42118424" w14:textId="77777777" w:rsidR="00671317" w:rsidRPr="00C33F54" w:rsidRDefault="00671317" w:rsidP="00671317">
      <w:pPr>
        <w:jc w:val="both"/>
        <w:rPr>
          <w:rFonts w:cs="Arial"/>
          <w:szCs w:val="22"/>
        </w:rPr>
      </w:pPr>
      <w:r w:rsidRPr="00C33F54">
        <w:rPr>
          <w:rFonts w:cs="Arial"/>
          <w:szCs w:val="22"/>
        </w:rPr>
        <w:t xml:space="preserve">El </w:t>
      </w:r>
      <w:r w:rsidRPr="004A4DD0">
        <w:rPr>
          <w:rFonts w:cs="Arial"/>
          <w:szCs w:val="22"/>
        </w:rPr>
        <w:t>término «</w:t>
      </w:r>
      <w:r w:rsidRPr="00A97EC0">
        <w:t>Encargado de la Lectura</w:t>
      </w:r>
      <w:r w:rsidRPr="004A4DD0">
        <w:rPr>
          <w:rFonts w:cs="Arial"/>
          <w:szCs w:val="22"/>
        </w:rPr>
        <w:t>» en este</w:t>
      </w:r>
      <w:r w:rsidRPr="00C33F54">
        <w:rPr>
          <w:rFonts w:cs="Arial"/>
          <w:szCs w:val="22"/>
        </w:rPr>
        <w:t xml:space="preserve"> procedimiento se refiere a la entidad encargada de la lectura de la medida de los puntos frontera de</w:t>
      </w:r>
      <w:r>
        <w:rPr>
          <w:rFonts w:cs="Arial"/>
          <w:szCs w:val="22"/>
        </w:rPr>
        <w:t xml:space="preserve"> </w:t>
      </w:r>
      <w:r w:rsidRPr="00C33F54">
        <w:rPr>
          <w:rFonts w:cs="Arial"/>
          <w:szCs w:val="22"/>
        </w:rPr>
        <w:t xml:space="preserve">instalaciones de </w:t>
      </w:r>
      <w:r>
        <w:rPr>
          <w:rFonts w:cs="Arial"/>
          <w:szCs w:val="22"/>
        </w:rPr>
        <w:t>producción,</w:t>
      </w:r>
      <w:r w:rsidRPr="00C73EE5">
        <w:rPr>
          <w:rFonts w:cs="Arial"/>
          <w:szCs w:val="24"/>
        </w:rPr>
        <w:t xml:space="preserve"> </w:t>
      </w:r>
      <w:r>
        <w:rPr>
          <w:rFonts w:cs="Arial"/>
          <w:szCs w:val="24"/>
        </w:rPr>
        <w:t>generación y consumo</w:t>
      </w:r>
      <w:r w:rsidRPr="00C33F54">
        <w:rPr>
          <w:rFonts w:cs="Arial"/>
          <w:szCs w:val="22"/>
        </w:rPr>
        <w:t xml:space="preserve"> de acuerdo con la normativa vigente.</w:t>
      </w:r>
    </w:p>
    <w:p w14:paraId="3507213C" w14:textId="77777777" w:rsidR="00671317" w:rsidRPr="00C33F54" w:rsidRDefault="00671317" w:rsidP="00671317">
      <w:pPr>
        <w:jc w:val="both"/>
        <w:rPr>
          <w:rFonts w:cs="Arial"/>
          <w:szCs w:val="22"/>
        </w:rPr>
      </w:pPr>
    </w:p>
    <w:p w14:paraId="6D92D190" w14:textId="77777777" w:rsidR="00671317" w:rsidRDefault="00671317" w:rsidP="00671317">
      <w:pPr>
        <w:jc w:val="both"/>
        <w:rPr>
          <w:rFonts w:cs="Arial"/>
          <w:szCs w:val="22"/>
        </w:rPr>
      </w:pPr>
      <w:r w:rsidRPr="00C33F54">
        <w:rPr>
          <w:rFonts w:cs="Arial"/>
          <w:szCs w:val="22"/>
        </w:rPr>
        <w:t xml:space="preserve">El término </w:t>
      </w:r>
      <w:r w:rsidRPr="004A4DD0">
        <w:rPr>
          <w:rFonts w:cs="Arial"/>
          <w:szCs w:val="22"/>
        </w:rPr>
        <w:t>«</w:t>
      </w:r>
      <w:r w:rsidRPr="00A97EC0">
        <w:t>días hábiles</w:t>
      </w:r>
      <w:r w:rsidRPr="004A4DD0">
        <w:rPr>
          <w:rFonts w:cs="Arial"/>
          <w:szCs w:val="22"/>
        </w:rPr>
        <w:t>» en este</w:t>
      </w:r>
      <w:r w:rsidRPr="00C33F54">
        <w:rPr>
          <w:rFonts w:cs="Arial"/>
          <w:szCs w:val="22"/>
        </w:rPr>
        <w:t xml:space="preserve"> procedimiento se refiere a los días definidos como hábiles en el </w:t>
      </w:r>
      <w:r>
        <w:rPr>
          <w:rFonts w:cs="Arial"/>
          <w:szCs w:val="22"/>
        </w:rPr>
        <w:t>P.O. 14.1.</w:t>
      </w:r>
    </w:p>
    <w:p w14:paraId="347E6831" w14:textId="77777777" w:rsidR="00671317" w:rsidRDefault="00671317" w:rsidP="00671317">
      <w:pPr>
        <w:jc w:val="both"/>
        <w:rPr>
          <w:rFonts w:cs="Arial"/>
          <w:szCs w:val="22"/>
        </w:rPr>
      </w:pPr>
    </w:p>
    <w:p w14:paraId="706FE269" w14:textId="03575F7A" w:rsidR="00671317" w:rsidRDefault="00671317" w:rsidP="00671317">
      <w:pPr>
        <w:jc w:val="both"/>
        <w:rPr>
          <w:rFonts w:cs="Arial"/>
          <w:szCs w:val="22"/>
        </w:rPr>
      </w:pPr>
      <w:r>
        <w:rPr>
          <w:rFonts w:cs="Arial"/>
          <w:szCs w:val="22"/>
        </w:rPr>
        <w:t xml:space="preserve">El término «titular» </w:t>
      </w:r>
      <w:r w:rsidRPr="004A4DD0">
        <w:rPr>
          <w:rFonts w:cs="Arial"/>
          <w:szCs w:val="22"/>
        </w:rPr>
        <w:t>en este</w:t>
      </w:r>
      <w:r w:rsidRPr="00C33F54">
        <w:rPr>
          <w:rFonts w:cs="Arial"/>
          <w:szCs w:val="22"/>
        </w:rPr>
        <w:t xml:space="preserve"> procedimiento se refier</w:t>
      </w:r>
      <w:r>
        <w:rPr>
          <w:rFonts w:cs="Arial"/>
          <w:szCs w:val="22"/>
        </w:rPr>
        <w:t>e al titular de la instalación de producción</w:t>
      </w:r>
      <w:ins w:id="2" w:author="Red Eléctrica" w:date="2022-10-25T18:00:00Z">
        <w:r w:rsidR="003C51DB">
          <w:rPr>
            <w:rFonts w:cs="Arial"/>
            <w:szCs w:val="22"/>
          </w:rPr>
          <w:t>,</w:t>
        </w:r>
        <w:r w:rsidR="005E1FFA">
          <w:rPr>
            <w:rFonts w:cs="Arial"/>
            <w:szCs w:val="22"/>
          </w:rPr>
          <w:t xml:space="preserve"> </w:t>
        </w:r>
        <w:r w:rsidR="002D03E7">
          <w:rPr>
            <w:rFonts w:cs="Arial"/>
            <w:szCs w:val="22"/>
          </w:rPr>
          <w:t xml:space="preserve">hibridación </w:t>
        </w:r>
        <w:r w:rsidR="005E1FFA">
          <w:rPr>
            <w:rFonts w:cs="Arial"/>
            <w:szCs w:val="22"/>
          </w:rPr>
          <w:t>o almacenamiento</w:t>
        </w:r>
      </w:ins>
      <w:r>
        <w:rPr>
          <w:rFonts w:cs="Arial"/>
          <w:szCs w:val="22"/>
        </w:rPr>
        <w:t xml:space="preserve"> o de sus derechos de explotación, y que figure como tal en el RAIPEE</w:t>
      </w:r>
      <w:r w:rsidR="00857814">
        <w:rPr>
          <w:rFonts w:cs="Arial"/>
          <w:szCs w:val="22"/>
        </w:rPr>
        <w:t xml:space="preserve"> o en el RAAEE</w:t>
      </w:r>
      <w:r>
        <w:rPr>
          <w:rFonts w:cs="Arial"/>
          <w:szCs w:val="22"/>
        </w:rPr>
        <w:t>.</w:t>
      </w:r>
    </w:p>
    <w:p w14:paraId="0F4DC258" w14:textId="77777777" w:rsidR="00671317" w:rsidRDefault="00671317" w:rsidP="00671317">
      <w:pPr>
        <w:jc w:val="both"/>
        <w:rPr>
          <w:rFonts w:cs="Arial"/>
          <w:szCs w:val="22"/>
        </w:rPr>
      </w:pPr>
    </w:p>
    <w:p w14:paraId="35256889" w14:textId="200729DC" w:rsidR="00671317" w:rsidRDefault="00671317" w:rsidP="00671317">
      <w:pPr>
        <w:jc w:val="both"/>
        <w:rPr>
          <w:rFonts w:cs="Arial"/>
          <w:szCs w:val="22"/>
        </w:rPr>
      </w:pPr>
      <w:r>
        <w:rPr>
          <w:rFonts w:cs="Arial"/>
          <w:szCs w:val="22"/>
        </w:rPr>
        <w:t xml:space="preserve">El término «representante directo» </w:t>
      </w:r>
      <w:r w:rsidRPr="004A4DD0">
        <w:rPr>
          <w:rFonts w:cs="Arial"/>
          <w:szCs w:val="22"/>
        </w:rPr>
        <w:t>en este</w:t>
      </w:r>
      <w:r w:rsidRPr="00C33F54">
        <w:rPr>
          <w:rFonts w:cs="Arial"/>
          <w:szCs w:val="22"/>
        </w:rPr>
        <w:t xml:space="preserve"> procedimiento se refier</w:t>
      </w:r>
      <w:r>
        <w:rPr>
          <w:rFonts w:cs="Arial"/>
          <w:szCs w:val="22"/>
        </w:rPr>
        <w:t>e al representante del titular que actúa en nombre ajeno y por cuenta ajena</w:t>
      </w:r>
      <w:r w:rsidRPr="000851E4">
        <w:rPr>
          <w:rFonts w:cs="Arial"/>
          <w:szCs w:val="22"/>
        </w:rPr>
        <w:t xml:space="preserve"> de acuerdo con lo dispuesto en el artículo 6.2 de la Ley 24/2013, de 26 de diciembre, del Sector Eléctrico</w:t>
      </w:r>
      <w:r>
        <w:rPr>
          <w:rFonts w:cs="Arial"/>
          <w:szCs w:val="22"/>
        </w:rPr>
        <w:t xml:space="preserve">. En este caso, el </w:t>
      </w:r>
      <w:r w:rsidRPr="00672416">
        <w:rPr>
          <w:rFonts w:cs="Arial"/>
          <w:szCs w:val="22"/>
        </w:rPr>
        <w:t>sujeto de liquidación</w:t>
      </w:r>
      <w:r>
        <w:rPr>
          <w:rFonts w:cs="Arial"/>
          <w:szCs w:val="22"/>
        </w:rPr>
        <w:t xml:space="preserve"> es el titular de las instalaciones.</w:t>
      </w:r>
    </w:p>
    <w:p w14:paraId="77281CF1" w14:textId="77777777" w:rsidR="00671317" w:rsidRDefault="00671317" w:rsidP="00671317">
      <w:pPr>
        <w:jc w:val="both"/>
        <w:rPr>
          <w:rFonts w:cs="Arial"/>
          <w:szCs w:val="22"/>
        </w:rPr>
      </w:pPr>
    </w:p>
    <w:p w14:paraId="58EB4D33" w14:textId="3C34731A" w:rsidR="00671317" w:rsidRDefault="00671317" w:rsidP="00671317">
      <w:pPr>
        <w:jc w:val="both"/>
        <w:rPr>
          <w:rFonts w:cs="Arial"/>
          <w:szCs w:val="22"/>
        </w:rPr>
      </w:pPr>
      <w:r>
        <w:rPr>
          <w:rFonts w:cs="Arial"/>
          <w:szCs w:val="22"/>
        </w:rPr>
        <w:t xml:space="preserve">El término «representante indirecto» </w:t>
      </w:r>
      <w:r w:rsidRPr="004A4DD0">
        <w:rPr>
          <w:rFonts w:cs="Arial"/>
          <w:szCs w:val="22"/>
        </w:rPr>
        <w:t>en este</w:t>
      </w:r>
      <w:r w:rsidRPr="00C33F54">
        <w:rPr>
          <w:rFonts w:cs="Arial"/>
          <w:szCs w:val="22"/>
        </w:rPr>
        <w:t xml:space="preserve"> procedimiento se refier</w:t>
      </w:r>
      <w:r>
        <w:rPr>
          <w:rFonts w:cs="Arial"/>
          <w:szCs w:val="22"/>
        </w:rPr>
        <w:t>e al representante del titular que actúa en nombre propio y por cuenta ajena</w:t>
      </w:r>
      <w:r w:rsidRPr="000851E4">
        <w:rPr>
          <w:rFonts w:cs="Arial"/>
          <w:szCs w:val="22"/>
        </w:rPr>
        <w:t xml:space="preserve"> de acuerdo con lo dispuesto en el artículo 6.2 de la Ley 24/2013, de 26 de diciembre, del Sector Eléctrico</w:t>
      </w:r>
      <w:r>
        <w:rPr>
          <w:rFonts w:cs="Arial"/>
          <w:szCs w:val="22"/>
        </w:rPr>
        <w:t>. En este caso, el sujeto de liquidación de las instalaciones del titular es el representante.</w:t>
      </w:r>
    </w:p>
    <w:p w14:paraId="433079B2" w14:textId="35B985EB" w:rsidR="00F81CC3" w:rsidRDefault="00F81CC3" w:rsidP="00671317">
      <w:pPr>
        <w:jc w:val="both"/>
        <w:rPr>
          <w:rFonts w:cs="Arial"/>
          <w:szCs w:val="22"/>
        </w:rPr>
      </w:pPr>
    </w:p>
    <w:p w14:paraId="3DE805E1" w14:textId="65CCE31E" w:rsidR="00F81CC3" w:rsidRDefault="00F81CC3" w:rsidP="00671317">
      <w:pPr>
        <w:jc w:val="both"/>
        <w:rPr>
          <w:rFonts w:cs="Arial"/>
          <w:szCs w:val="22"/>
        </w:rPr>
      </w:pPr>
      <w:r>
        <w:rPr>
          <w:rFonts w:cs="Arial"/>
          <w:szCs w:val="22"/>
        </w:rPr>
        <w:t>El término «representante de referencia» en este procedimiento se refiere al comercializador de referencia que actúa como representante</w:t>
      </w:r>
      <w:r w:rsidRPr="00B93475">
        <w:rPr>
          <w:rFonts w:cs="Arial"/>
          <w:szCs w:val="22"/>
        </w:rPr>
        <w:t xml:space="preserve"> en cumplimiento de lo establecido en el art</w:t>
      </w:r>
      <w:r w:rsidR="00857814">
        <w:rPr>
          <w:rFonts w:cs="Arial"/>
          <w:szCs w:val="22"/>
        </w:rPr>
        <w:t>ículo</w:t>
      </w:r>
      <w:r w:rsidRPr="00B93475">
        <w:rPr>
          <w:rFonts w:cs="Arial"/>
          <w:szCs w:val="22"/>
        </w:rPr>
        <w:t xml:space="preserve"> 53</w:t>
      </w:r>
      <w:r>
        <w:rPr>
          <w:rFonts w:cs="Arial"/>
          <w:szCs w:val="22"/>
        </w:rPr>
        <w:t>,</w:t>
      </w:r>
      <w:r w:rsidRPr="00B93475">
        <w:rPr>
          <w:rFonts w:cs="Arial"/>
          <w:szCs w:val="22"/>
        </w:rPr>
        <w:t xml:space="preserve"> apartado</w:t>
      </w:r>
      <w:r>
        <w:rPr>
          <w:rFonts w:cs="Arial"/>
          <w:szCs w:val="22"/>
        </w:rPr>
        <w:t>s</w:t>
      </w:r>
      <w:r w:rsidRPr="00B93475">
        <w:rPr>
          <w:rFonts w:cs="Arial"/>
          <w:szCs w:val="22"/>
        </w:rPr>
        <w:t xml:space="preserve"> 2 y 3</w:t>
      </w:r>
      <w:r>
        <w:rPr>
          <w:rFonts w:cs="Arial"/>
          <w:szCs w:val="22"/>
        </w:rPr>
        <w:t>,</w:t>
      </w:r>
      <w:r w:rsidRPr="00B93475">
        <w:rPr>
          <w:rFonts w:cs="Arial"/>
          <w:szCs w:val="22"/>
        </w:rPr>
        <w:t xml:space="preserve"> del R</w:t>
      </w:r>
      <w:r w:rsidR="00857814">
        <w:rPr>
          <w:rFonts w:cs="Arial"/>
          <w:szCs w:val="22"/>
        </w:rPr>
        <w:t xml:space="preserve">eal </w:t>
      </w:r>
      <w:r w:rsidRPr="00B93475">
        <w:rPr>
          <w:rFonts w:cs="Arial"/>
          <w:szCs w:val="22"/>
        </w:rPr>
        <w:t>D</w:t>
      </w:r>
      <w:r w:rsidR="00857814">
        <w:rPr>
          <w:rFonts w:cs="Arial"/>
          <w:szCs w:val="22"/>
        </w:rPr>
        <w:t>ecreto</w:t>
      </w:r>
      <w:r w:rsidRPr="00B93475">
        <w:rPr>
          <w:rFonts w:cs="Arial"/>
          <w:szCs w:val="22"/>
        </w:rPr>
        <w:t xml:space="preserve"> 413/2014. </w:t>
      </w:r>
    </w:p>
    <w:p w14:paraId="313DCB7C" w14:textId="2D50A1BA" w:rsidR="00B529DC" w:rsidRDefault="00B529DC" w:rsidP="00671317">
      <w:pPr>
        <w:jc w:val="both"/>
        <w:rPr>
          <w:rFonts w:cs="Arial"/>
          <w:szCs w:val="22"/>
        </w:rPr>
      </w:pPr>
    </w:p>
    <w:p w14:paraId="09592FBF" w14:textId="2583219D" w:rsidR="00B529DC" w:rsidRDefault="00B529DC" w:rsidP="00671317">
      <w:pPr>
        <w:jc w:val="both"/>
        <w:rPr>
          <w:rFonts w:cs="Arial"/>
          <w:szCs w:val="22"/>
        </w:rPr>
      </w:pPr>
      <w:r>
        <w:rPr>
          <w:rFonts w:cs="Arial"/>
          <w:szCs w:val="22"/>
        </w:rPr>
        <w:t xml:space="preserve">El </w:t>
      </w:r>
      <w:r w:rsidR="00EB1622">
        <w:rPr>
          <w:rFonts w:cs="Arial"/>
          <w:szCs w:val="22"/>
        </w:rPr>
        <w:t>término «comercializador de venta»</w:t>
      </w:r>
      <w:r w:rsidR="005738C4" w:rsidRPr="005738C4">
        <w:rPr>
          <w:rFonts w:cs="Arial"/>
          <w:szCs w:val="22"/>
        </w:rPr>
        <w:t xml:space="preserve"> </w:t>
      </w:r>
      <w:r w:rsidR="005738C4" w:rsidRPr="004A4DD0">
        <w:rPr>
          <w:rFonts w:cs="Arial"/>
          <w:szCs w:val="22"/>
        </w:rPr>
        <w:t>en este</w:t>
      </w:r>
      <w:r w:rsidR="005738C4" w:rsidRPr="00C33F54">
        <w:rPr>
          <w:rFonts w:cs="Arial"/>
          <w:szCs w:val="22"/>
        </w:rPr>
        <w:t xml:space="preserve"> procedimiento se refier</w:t>
      </w:r>
      <w:r w:rsidR="005738C4">
        <w:rPr>
          <w:rFonts w:cs="Arial"/>
          <w:szCs w:val="22"/>
        </w:rPr>
        <w:t xml:space="preserve">e al comercializador que ha comprado la energía al titular </w:t>
      </w:r>
      <w:r w:rsidR="00E2188B">
        <w:rPr>
          <w:rFonts w:cs="Arial"/>
          <w:szCs w:val="22"/>
        </w:rPr>
        <w:t>mediante un contrato de comercialización de energía</w:t>
      </w:r>
      <w:r w:rsidR="005738C4">
        <w:rPr>
          <w:rFonts w:cs="Arial"/>
          <w:szCs w:val="22"/>
        </w:rPr>
        <w:t>. En este caso, el sujeto de liquidación de las instalaciones del titular es el</w:t>
      </w:r>
      <w:r w:rsidR="00E2188B">
        <w:rPr>
          <w:rFonts w:cs="Arial"/>
          <w:szCs w:val="22"/>
        </w:rPr>
        <w:t xml:space="preserve"> comercializador</w:t>
      </w:r>
      <w:r w:rsidR="00EB1622">
        <w:rPr>
          <w:rFonts w:cs="Arial"/>
          <w:szCs w:val="22"/>
        </w:rPr>
        <w:t>.</w:t>
      </w:r>
    </w:p>
    <w:p w14:paraId="55FD7CE9" w14:textId="77777777" w:rsidR="00671317" w:rsidRDefault="00671317" w:rsidP="00671317">
      <w:pPr>
        <w:jc w:val="both"/>
        <w:rPr>
          <w:rFonts w:cs="Arial"/>
          <w:szCs w:val="22"/>
        </w:rPr>
      </w:pPr>
    </w:p>
    <w:p w14:paraId="78ADD93F" w14:textId="77777777" w:rsidR="00671317" w:rsidRDefault="00671317" w:rsidP="00671317">
      <w:pPr>
        <w:jc w:val="both"/>
        <w:rPr>
          <w:rFonts w:cs="Arial"/>
          <w:szCs w:val="22"/>
        </w:rPr>
      </w:pPr>
      <w:r>
        <w:rPr>
          <w:rFonts w:cs="Arial"/>
          <w:szCs w:val="22"/>
        </w:rPr>
        <w:t xml:space="preserve">El término «RD 244/2019» </w:t>
      </w:r>
      <w:r w:rsidRPr="004A4DD0">
        <w:rPr>
          <w:rFonts w:cs="Arial"/>
          <w:szCs w:val="22"/>
        </w:rPr>
        <w:t>en este</w:t>
      </w:r>
      <w:r w:rsidRPr="00C33F54">
        <w:rPr>
          <w:rFonts w:cs="Arial"/>
          <w:szCs w:val="22"/>
        </w:rPr>
        <w:t xml:space="preserve"> procedimiento se refier</w:t>
      </w:r>
      <w:r>
        <w:rPr>
          <w:rFonts w:cs="Arial"/>
          <w:szCs w:val="22"/>
        </w:rPr>
        <w:t>e al Real Decreto 244/2019, de 5 de abril, por el que se regulan las condiciones administrativas, técnicas y económicas del autoconsumo de energía eléctrica.</w:t>
      </w:r>
    </w:p>
    <w:p w14:paraId="40744797" w14:textId="77777777" w:rsidR="00671317" w:rsidRDefault="00671317" w:rsidP="00671317">
      <w:pPr>
        <w:jc w:val="both"/>
        <w:rPr>
          <w:rFonts w:cs="Arial"/>
          <w:szCs w:val="22"/>
        </w:rPr>
      </w:pPr>
    </w:p>
    <w:p w14:paraId="47EB2F84" w14:textId="6CCDF2B5" w:rsidR="00671317" w:rsidRPr="00C33F54" w:rsidRDefault="00671317" w:rsidP="00671317">
      <w:pPr>
        <w:jc w:val="both"/>
        <w:rPr>
          <w:rFonts w:cs="Arial"/>
          <w:b/>
          <w:szCs w:val="22"/>
        </w:rPr>
      </w:pPr>
      <w:r>
        <w:rPr>
          <w:rFonts w:cs="Arial"/>
          <w:b/>
          <w:szCs w:val="22"/>
        </w:rPr>
        <w:t>4</w:t>
      </w:r>
      <w:r w:rsidRPr="00C33F54">
        <w:rPr>
          <w:rFonts w:cs="Arial"/>
          <w:b/>
          <w:szCs w:val="22"/>
        </w:rPr>
        <w:t xml:space="preserve">. </w:t>
      </w:r>
      <w:r w:rsidR="00CC0CE7">
        <w:rPr>
          <w:rFonts w:cs="Arial"/>
          <w:b/>
          <w:szCs w:val="22"/>
        </w:rPr>
        <w:t>Responsabilidades</w:t>
      </w:r>
    </w:p>
    <w:p w14:paraId="248AB59E" w14:textId="77777777" w:rsidR="00671317" w:rsidRPr="00C33F54" w:rsidRDefault="00671317" w:rsidP="00671317">
      <w:pPr>
        <w:jc w:val="both"/>
        <w:rPr>
          <w:rFonts w:cs="Arial"/>
          <w:szCs w:val="22"/>
        </w:rPr>
      </w:pPr>
    </w:p>
    <w:p w14:paraId="78663FFE" w14:textId="77777777" w:rsidR="00671317" w:rsidRDefault="00671317" w:rsidP="00671317">
      <w:pPr>
        <w:jc w:val="both"/>
        <w:rPr>
          <w:rFonts w:cs="Arial"/>
          <w:szCs w:val="22"/>
        </w:rPr>
      </w:pPr>
      <w:r>
        <w:rPr>
          <w:rFonts w:cs="Arial"/>
          <w:szCs w:val="22"/>
        </w:rPr>
        <w:t>Sin perjuicio de las particularidades propias del autoconsumo, se establecen las siguientes responsabilidades para los sujetos incluidos en el ámbito de aplicación del presente Procedimiento de Operación:</w:t>
      </w:r>
    </w:p>
    <w:p w14:paraId="05B1EC10" w14:textId="77777777" w:rsidR="00671317" w:rsidRDefault="00671317" w:rsidP="00671317">
      <w:pPr>
        <w:jc w:val="both"/>
        <w:rPr>
          <w:rFonts w:cs="Arial"/>
          <w:szCs w:val="22"/>
        </w:rPr>
      </w:pPr>
    </w:p>
    <w:p w14:paraId="15B9CDCC" w14:textId="77777777" w:rsidR="00671317" w:rsidRPr="00C33F54" w:rsidRDefault="00671317" w:rsidP="00671317">
      <w:pPr>
        <w:jc w:val="both"/>
        <w:rPr>
          <w:rFonts w:cs="Arial"/>
          <w:szCs w:val="22"/>
        </w:rPr>
      </w:pPr>
      <w:r w:rsidRPr="00C33F54">
        <w:rPr>
          <w:rFonts w:cs="Arial"/>
          <w:szCs w:val="22"/>
        </w:rPr>
        <w:t>1. El Operador del Sistema será responsable de las siguientes actuaciones:</w:t>
      </w:r>
    </w:p>
    <w:p w14:paraId="1418D67E" w14:textId="77777777" w:rsidR="00671317" w:rsidRPr="00C33F54" w:rsidRDefault="00671317" w:rsidP="00671317">
      <w:pPr>
        <w:jc w:val="both"/>
        <w:rPr>
          <w:rFonts w:cs="Arial"/>
          <w:szCs w:val="22"/>
        </w:rPr>
      </w:pPr>
    </w:p>
    <w:p w14:paraId="17E948E9" w14:textId="77777777" w:rsidR="00671317" w:rsidRDefault="00671317" w:rsidP="00671317">
      <w:pPr>
        <w:numPr>
          <w:ilvl w:val="0"/>
          <w:numId w:val="1"/>
        </w:numPr>
        <w:jc w:val="both"/>
        <w:rPr>
          <w:rFonts w:cs="Arial"/>
          <w:szCs w:val="22"/>
        </w:rPr>
      </w:pPr>
      <w:r>
        <w:rPr>
          <w:rFonts w:cs="Arial"/>
          <w:szCs w:val="22"/>
        </w:rPr>
        <w:lastRenderedPageBreak/>
        <w:t>Gestionar y autorizar las solicitudes para el cambio de</w:t>
      </w:r>
      <w:r w:rsidRPr="00C33F54">
        <w:rPr>
          <w:rFonts w:cs="Arial"/>
          <w:szCs w:val="22"/>
        </w:rPr>
        <w:t xml:space="preserve"> </w:t>
      </w:r>
      <w:r w:rsidRPr="003A59A5">
        <w:rPr>
          <w:rFonts w:cs="Arial"/>
          <w:szCs w:val="22"/>
        </w:rPr>
        <w:t>sujeto de liquidación</w:t>
      </w:r>
      <w:r w:rsidRPr="00C33F54">
        <w:rPr>
          <w:rFonts w:cs="Arial"/>
          <w:szCs w:val="22"/>
        </w:rPr>
        <w:t xml:space="preserve"> </w:t>
      </w:r>
      <w:r>
        <w:rPr>
          <w:rFonts w:cs="Arial"/>
          <w:szCs w:val="22"/>
        </w:rPr>
        <w:t>de cada instalación</w:t>
      </w:r>
      <w:r w:rsidRPr="00C33F54">
        <w:rPr>
          <w:rFonts w:cs="Arial"/>
          <w:szCs w:val="22"/>
        </w:rPr>
        <w:t xml:space="preserve">. </w:t>
      </w:r>
    </w:p>
    <w:p w14:paraId="6B9EE1C4" w14:textId="77777777" w:rsidR="00671317" w:rsidRPr="009E1CFD" w:rsidRDefault="00671317" w:rsidP="00671317">
      <w:pPr>
        <w:numPr>
          <w:ilvl w:val="0"/>
          <w:numId w:val="1"/>
        </w:numPr>
        <w:jc w:val="both"/>
        <w:rPr>
          <w:rFonts w:cs="Arial"/>
          <w:szCs w:val="22"/>
        </w:rPr>
      </w:pPr>
      <w:r>
        <w:rPr>
          <w:rFonts w:cs="Arial"/>
          <w:szCs w:val="22"/>
        </w:rPr>
        <w:t>Gestionar y autorizar las solicitudes</w:t>
      </w:r>
      <w:r w:rsidRPr="00E0075C">
        <w:rPr>
          <w:rFonts w:cs="Arial"/>
          <w:szCs w:val="22"/>
        </w:rPr>
        <w:t xml:space="preserve"> </w:t>
      </w:r>
      <w:r>
        <w:rPr>
          <w:rFonts w:cs="Arial"/>
          <w:szCs w:val="22"/>
        </w:rPr>
        <w:t>para el cambio de</w:t>
      </w:r>
      <w:r w:rsidRPr="00C33F54">
        <w:rPr>
          <w:rFonts w:cs="Arial"/>
          <w:szCs w:val="22"/>
        </w:rPr>
        <w:t xml:space="preserve"> </w:t>
      </w:r>
      <w:r>
        <w:rPr>
          <w:rFonts w:cs="Arial"/>
          <w:szCs w:val="22"/>
        </w:rPr>
        <w:t>representante directo</w:t>
      </w:r>
      <w:r w:rsidRPr="00C33F54">
        <w:rPr>
          <w:rFonts w:cs="Arial"/>
          <w:szCs w:val="22"/>
        </w:rPr>
        <w:t xml:space="preserve"> </w:t>
      </w:r>
      <w:r>
        <w:rPr>
          <w:rFonts w:cs="Arial"/>
          <w:szCs w:val="22"/>
        </w:rPr>
        <w:t>de cada titular</w:t>
      </w:r>
      <w:r w:rsidRPr="00C33F54">
        <w:rPr>
          <w:rFonts w:cs="Arial"/>
          <w:szCs w:val="22"/>
        </w:rPr>
        <w:t xml:space="preserve">. </w:t>
      </w:r>
    </w:p>
    <w:p w14:paraId="49481536" w14:textId="77777777" w:rsidR="00671317" w:rsidRDefault="00671317" w:rsidP="00671317">
      <w:pPr>
        <w:numPr>
          <w:ilvl w:val="0"/>
          <w:numId w:val="1"/>
        </w:numPr>
        <w:jc w:val="both"/>
        <w:rPr>
          <w:rFonts w:cs="Arial"/>
          <w:szCs w:val="22"/>
        </w:rPr>
      </w:pPr>
      <w:r>
        <w:rPr>
          <w:rFonts w:cs="Arial"/>
          <w:szCs w:val="22"/>
        </w:rPr>
        <w:t>Gestionar y autorizar las solicitudes</w:t>
      </w:r>
      <w:r w:rsidRPr="00E0075C">
        <w:rPr>
          <w:rFonts w:cs="Arial"/>
          <w:szCs w:val="22"/>
        </w:rPr>
        <w:t xml:space="preserve"> </w:t>
      </w:r>
      <w:r>
        <w:rPr>
          <w:rFonts w:cs="Arial"/>
          <w:szCs w:val="22"/>
        </w:rPr>
        <w:t>para la creación de l</w:t>
      </w:r>
      <w:r w:rsidRPr="00C33F54">
        <w:rPr>
          <w:rFonts w:cs="Arial"/>
          <w:szCs w:val="22"/>
        </w:rPr>
        <w:t xml:space="preserve">as unidades de programación </w:t>
      </w:r>
      <w:r>
        <w:rPr>
          <w:rFonts w:cs="Arial"/>
          <w:szCs w:val="22"/>
        </w:rPr>
        <w:t xml:space="preserve">que sean </w:t>
      </w:r>
      <w:r w:rsidRPr="00C33F54">
        <w:rPr>
          <w:rFonts w:cs="Arial"/>
          <w:szCs w:val="22"/>
        </w:rPr>
        <w:t>necesarias para integra</w:t>
      </w:r>
      <w:r>
        <w:rPr>
          <w:rFonts w:cs="Arial"/>
          <w:szCs w:val="22"/>
        </w:rPr>
        <w:t>r la</w:t>
      </w:r>
      <w:r w:rsidRPr="00C33F54">
        <w:rPr>
          <w:rFonts w:cs="Arial"/>
          <w:szCs w:val="22"/>
        </w:rPr>
        <w:t xml:space="preserve"> energía </w:t>
      </w:r>
      <w:r>
        <w:rPr>
          <w:rFonts w:cs="Arial"/>
          <w:szCs w:val="22"/>
        </w:rPr>
        <w:t xml:space="preserve">de </w:t>
      </w:r>
      <w:r w:rsidRPr="00C33F54">
        <w:rPr>
          <w:rFonts w:cs="Arial"/>
          <w:szCs w:val="22"/>
        </w:rPr>
        <w:t>las instalaciones</w:t>
      </w:r>
      <w:r>
        <w:rPr>
          <w:rFonts w:cs="Arial"/>
          <w:szCs w:val="22"/>
        </w:rPr>
        <w:t xml:space="preserve"> en el sistema eléctrico que corresponda conforme a los procedimientos de operación.</w:t>
      </w:r>
    </w:p>
    <w:p w14:paraId="6D629FF1" w14:textId="77777777" w:rsidR="00671317" w:rsidRDefault="00671317" w:rsidP="00671317">
      <w:pPr>
        <w:numPr>
          <w:ilvl w:val="0"/>
          <w:numId w:val="1"/>
        </w:numPr>
        <w:jc w:val="both"/>
        <w:rPr>
          <w:rFonts w:cs="Arial"/>
          <w:szCs w:val="22"/>
        </w:rPr>
      </w:pPr>
      <w:r>
        <w:rPr>
          <w:rFonts w:cs="Arial"/>
          <w:szCs w:val="22"/>
        </w:rPr>
        <w:t xml:space="preserve">Poner a disposición de los </w:t>
      </w:r>
      <w:r w:rsidRPr="003A59A5">
        <w:rPr>
          <w:rFonts w:cs="Arial"/>
          <w:szCs w:val="22"/>
        </w:rPr>
        <w:t>sujetos de liquidación:</w:t>
      </w:r>
    </w:p>
    <w:p w14:paraId="7B9ECCE5" w14:textId="77777777" w:rsidR="00671317" w:rsidRDefault="00671317" w:rsidP="00671317">
      <w:pPr>
        <w:ind w:left="360" w:firstLine="349"/>
        <w:jc w:val="both"/>
        <w:rPr>
          <w:rFonts w:cs="Arial"/>
          <w:szCs w:val="22"/>
        </w:rPr>
      </w:pPr>
      <w:r>
        <w:rPr>
          <w:rFonts w:cs="Arial"/>
          <w:szCs w:val="22"/>
        </w:rPr>
        <w:t>- las unidades de programación de las que es responsable en cada momento.</w:t>
      </w:r>
    </w:p>
    <w:p w14:paraId="16276036" w14:textId="77777777" w:rsidR="00671317" w:rsidRDefault="00671317" w:rsidP="00671317">
      <w:pPr>
        <w:ind w:left="360" w:firstLine="349"/>
        <w:jc w:val="both"/>
        <w:rPr>
          <w:rFonts w:cs="Arial"/>
          <w:szCs w:val="22"/>
        </w:rPr>
      </w:pPr>
      <w:r>
        <w:rPr>
          <w:rFonts w:cs="Arial"/>
          <w:szCs w:val="22"/>
        </w:rPr>
        <w:t>- las instalaciones incluidas en cada unidad de programación.</w:t>
      </w:r>
    </w:p>
    <w:p w14:paraId="7FA2A432" w14:textId="46FD9783" w:rsidR="00671317" w:rsidRDefault="00671317" w:rsidP="00671317">
      <w:pPr>
        <w:ind w:left="360" w:firstLine="349"/>
        <w:jc w:val="both"/>
        <w:rPr>
          <w:rFonts w:cs="Arial"/>
          <w:szCs w:val="22"/>
        </w:rPr>
      </w:pPr>
      <w:r>
        <w:rPr>
          <w:rFonts w:cs="Arial"/>
          <w:szCs w:val="22"/>
        </w:rPr>
        <w:t>- el tipo de sujeto de liquidación (titular, representante indirecto, comercializador).</w:t>
      </w:r>
    </w:p>
    <w:p w14:paraId="1D82154A" w14:textId="235EE199" w:rsidR="00671317" w:rsidRDefault="00671317" w:rsidP="00671317">
      <w:pPr>
        <w:ind w:left="360" w:firstLine="349"/>
        <w:jc w:val="both"/>
        <w:rPr>
          <w:rFonts w:cs="Arial"/>
          <w:szCs w:val="22"/>
        </w:rPr>
      </w:pPr>
      <w:r>
        <w:rPr>
          <w:rFonts w:cs="Arial"/>
          <w:szCs w:val="22"/>
        </w:rPr>
        <w:t>- en su caso, su representante directo.</w:t>
      </w:r>
    </w:p>
    <w:p w14:paraId="22778CEE" w14:textId="77777777" w:rsidR="00671317" w:rsidRDefault="00671317" w:rsidP="00671317">
      <w:pPr>
        <w:ind w:left="360" w:firstLine="349"/>
        <w:jc w:val="both"/>
        <w:rPr>
          <w:rFonts w:cs="Arial"/>
          <w:szCs w:val="22"/>
        </w:rPr>
      </w:pPr>
      <w:r>
        <w:rPr>
          <w:rFonts w:cs="Arial"/>
          <w:szCs w:val="22"/>
        </w:rPr>
        <w:t>- la fecha efectiva de los cambios en los datos anteriores.</w:t>
      </w:r>
    </w:p>
    <w:p w14:paraId="5F664027" w14:textId="77777777" w:rsidR="00671317" w:rsidRDefault="00671317" w:rsidP="00671317">
      <w:pPr>
        <w:numPr>
          <w:ilvl w:val="0"/>
          <w:numId w:val="1"/>
        </w:numPr>
        <w:jc w:val="both"/>
        <w:rPr>
          <w:rFonts w:cs="Arial"/>
          <w:szCs w:val="22"/>
        </w:rPr>
      </w:pPr>
      <w:r w:rsidRPr="00770920">
        <w:rPr>
          <w:rFonts w:cs="Arial"/>
          <w:szCs w:val="22"/>
        </w:rPr>
        <w:t xml:space="preserve">Poner a disposición de los </w:t>
      </w:r>
      <w:r>
        <w:rPr>
          <w:rFonts w:cs="Arial"/>
          <w:szCs w:val="22"/>
        </w:rPr>
        <w:t>e</w:t>
      </w:r>
      <w:r w:rsidRPr="00770920">
        <w:rPr>
          <w:rFonts w:cs="Arial"/>
          <w:szCs w:val="22"/>
        </w:rPr>
        <w:t xml:space="preserve">ncargados de la </w:t>
      </w:r>
      <w:r>
        <w:rPr>
          <w:rFonts w:cs="Arial"/>
          <w:szCs w:val="22"/>
        </w:rPr>
        <w:t>l</w:t>
      </w:r>
      <w:r w:rsidRPr="00770920">
        <w:rPr>
          <w:rFonts w:cs="Arial"/>
          <w:szCs w:val="22"/>
        </w:rPr>
        <w:t>ectura</w:t>
      </w:r>
      <w:r>
        <w:rPr>
          <w:rFonts w:cs="Arial"/>
          <w:szCs w:val="22"/>
        </w:rPr>
        <w:t xml:space="preserve"> los datos del párrafo d) de las instalaciones de las que sea encargado de la lectura.</w:t>
      </w:r>
    </w:p>
    <w:p w14:paraId="70B8131F" w14:textId="77777777" w:rsidR="00671317" w:rsidRDefault="00671317" w:rsidP="00671317">
      <w:pPr>
        <w:numPr>
          <w:ilvl w:val="0"/>
          <w:numId w:val="1"/>
        </w:numPr>
        <w:jc w:val="both"/>
        <w:rPr>
          <w:rFonts w:cs="Arial"/>
          <w:szCs w:val="22"/>
        </w:rPr>
      </w:pPr>
      <w:r w:rsidRPr="00C33F54">
        <w:rPr>
          <w:rFonts w:cs="Arial"/>
          <w:szCs w:val="22"/>
        </w:rPr>
        <w:t xml:space="preserve">Poner a disposición del </w:t>
      </w:r>
      <w:r>
        <w:rPr>
          <w:rFonts w:cs="Arial"/>
          <w:szCs w:val="22"/>
        </w:rPr>
        <w:t xml:space="preserve">Ministerio para la </w:t>
      </w:r>
      <w:r w:rsidR="00254024">
        <w:rPr>
          <w:rFonts w:cs="Arial"/>
          <w:szCs w:val="22"/>
        </w:rPr>
        <w:t>T</w:t>
      </w:r>
      <w:r>
        <w:rPr>
          <w:rFonts w:cs="Arial"/>
          <w:szCs w:val="22"/>
        </w:rPr>
        <w:t xml:space="preserve">ransición </w:t>
      </w:r>
      <w:r w:rsidR="00254024">
        <w:rPr>
          <w:rFonts w:cs="Arial"/>
          <w:szCs w:val="22"/>
        </w:rPr>
        <w:t>Ecológica</w:t>
      </w:r>
      <w:r>
        <w:rPr>
          <w:rFonts w:cs="Arial"/>
          <w:szCs w:val="22"/>
        </w:rPr>
        <w:t xml:space="preserve"> y</w:t>
      </w:r>
      <w:r w:rsidRPr="00C33F54">
        <w:rPr>
          <w:rFonts w:cs="Arial"/>
          <w:szCs w:val="22"/>
        </w:rPr>
        <w:t xml:space="preserve"> de la Comisión Nacional de </w:t>
      </w:r>
      <w:r>
        <w:rPr>
          <w:rFonts w:cs="Arial"/>
          <w:szCs w:val="22"/>
        </w:rPr>
        <w:t xml:space="preserve">los Mercados y la Competencia </w:t>
      </w:r>
      <w:r w:rsidRPr="001D1989">
        <w:rPr>
          <w:rFonts w:cs="Arial"/>
          <w:szCs w:val="22"/>
        </w:rPr>
        <w:t>y del Operador del Mercado</w:t>
      </w:r>
      <w:r w:rsidRPr="00C33F54">
        <w:rPr>
          <w:rFonts w:cs="Arial"/>
          <w:szCs w:val="22"/>
        </w:rPr>
        <w:t>,</w:t>
      </w:r>
      <w:r>
        <w:rPr>
          <w:rFonts w:cs="Arial"/>
          <w:szCs w:val="22"/>
        </w:rPr>
        <w:t xml:space="preserve"> los datos del párrafo d).</w:t>
      </w:r>
    </w:p>
    <w:p w14:paraId="60C28F3C" w14:textId="77777777" w:rsidR="00671317" w:rsidRDefault="00671317" w:rsidP="00671317">
      <w:pPr>
        <w:numPr>
          <w:ilvl w:val="0"/>
          <w:numId w:val="1"/>
        </w:numPr>
        <w:jc w:val="both"/>
        <w:rPr>
          <w:rFonts w:cs="Arial"/>
          <w:szCs w:val="22"/>
        </w:rPr>
      </w:pPr>
      <w:r w:rsidRPr="00C33F54">
        <w:rPr>
          <w:rFonts w:cs="Arial"/>
          <w:szCs w:val="22"/>
        </w:rPr>
        <w:t xml:space="preserve">Resolver las reclamaciones sobre los cambios </w:t>
      </w:r>
      <w:r>
        <w:rPr>
          <w:rFonts w:cs="Arial"/>
          <w:szCs w:val="22"/>
        </w:rPr>
        <w:t xml:space="preserve">de sujeto de liquidación </w:t>
      </w:r>
      <w:r w:rsidRPr="00C33F54">
        <w:rPr>
          <w:rFonts w:cs="Arial"/>
          <w:szCs w:val="22"/>
        </w:rPr>
        <w:t xml:space="preserve">de </w:t>
      </w:r>
      <w:r>
        <w:rPr>
          <w:rFonts w:cs="Arial"/>
          <w:szCs w:val="22"/>
        </w:rPr>
        <w:t xml:space="preserve">una </w:t>
      </w:r>
      <w:r w:rsidRPr="00C33F54">
        <w:rPr>
          <w:rFonts w:cs="Arial"/>
          <w:szCs w:val="22"/>
        </w:rPr>
        <w:t>instalaci</w:t>
      </w:r>
      <w:r>
        <w:rPr>
          <w:rFonts w:cs="Arial"/>
          <w:szCs w:val="22"/>
        </w:rPr>
        <w:t>ón o sobre los datos de una instalación a efectos de la liquidación del Operador del Sistema</w:t>
      </w:r>
      <w:r w:rsidRPr="00C33F54">
        <w:rPr>
          <w:rFonts w:cs="Arial"/>
          <w:szCs w:val="22"/>
        </w:rPr>
        <w:t>.</w:t>
      </w:r>
      <w:r>
        <w:rPr>
          <w:rFonts w:cs="Arial"/>
          <w:szCs w:val="22"/>
        </w:rPr>
        <w:t xml:space="preserve"> Los plazos para presentar reclamaciones serán los establecidos en el P.O. 14.1.</w:t>
      </w:r>
    </w:p>
    <w:p w14:paraId="22FDDE1F" w14:textId="77777777" w:rsidR="00671317" w:rsidRDefault="00671317" w:rsidP="00671317">
      <w:pPr>
        <w:jc w:val="both"/>
        <w:rPr>
          <w:rFonts w:cs="Arial"/>
          <w:szCs w:val="22"/>
        </w:rPr>
      </w:pPr>
    </w:p>
    <w:p w14:paraId="003EFF44" w14:textId="1076E675" w:rsidR="00671317" w:rsidRPr="00C33F54" w:rsidRDefault="00671317" w:rsidP="00671317">
      <w:pPr>
        <w:jc w:val="both"/>
        <w:rPr>
          <w:rFonts w:cs="Arial"/>
          <w:szCs w:val="22"/>
        </w:rPr>
      </w:pPr>
      <w:r w:rsidRPr="00C33F54">
        <w:rPr>
          <w:rFonts w:cs="Arial"/>
          <w:szCs w:val="22"/>
        </w:rPr>
        <w:t xml:space="preserve">2. El </w:t>
      </w:r>
      <w:r>
        <w:rPr>
          <w:rFonts w:cs="Arial"/>
          <w:szCs w:val="22"/>
        </w:rPr>
        <w:t>e</w:t>
      </w:r>
      <w:r w:rsidRPr="00C33F54">
        <w:rPr>
          <w:rFonts w:cs="Arial"/>
          <w:szCs w:val="22"/>
        </w:rPr>
        <w:t xml:space="preserve">ncargado de la </w:t>
      </w:r>
      <w:r>
        <w:rPr>
          <w:rFonts w:cs="Arial"/>
          <w:szCs w:val="22"/>
        </w:rPr>
        <w:t>l</w:t>
      </w:r>
      <w:r w:rsidRPr="00C33F54">
        <w:rPr>
          <w:rFonts w:cs="Arial"/>
          <w:szCs w:val="22"/>
        </w:rPr>
        <w:t xml:space="preserve">ectura será responsable de </w:t>
      </w:r>
      <w:r>
        <w:rPr>
          <w:rFonts w:cs="Arial"/>
          <w:szCs w:val="22"/>
        </w:rPr>
        <w:t>comunicar a</w:t>
      </w:r>
      <w:r w:rsidRPr="00C33F54">
        <w:rPr>
          <w:rFonts w:cs="Arial"/>
          <w:szCs w:val="22"/>
        </w:rPr>
        <w:t xml:space="preserve">l Operador del Sistema </w:t>
      </w:r>
      <w:r>
        <w:rPr>
          <w:rFonts w:cs="Arial"/>
          <w:szCs w:val="22"/>
        </w:rPr>
        <w:t xml:space="preserve">el alta o baja de los puntos frontera de los que </w:t>
      </w:r>
      <w:r w:rsidRPr="00C33F54">
        <w:rPr>
          <w:rFonts w:cs="Arial"/>
          <w:szCs w:val="22"/>
        </w:rPr>
        <w:t>s</w:t>
      </w:r>
      <w:r>
        <w:rPr>
          <w:rFonts w:cs="Arial"/>
          <w:szCs w:val="22"/>
        </w:rPr>
        <w:t>ea</w:t>
      </w:r>
      <w:r w:rsidRPr="00C33F54">
        <w:rPr>
          <w:rFonts w:cs="Arial"/>
          <w:szCs w:val="22"/>
        </w:rPr>
        <w:t xml:space="preserve"> </w:t>
      </w:r>
      <w:r>
        <w:rPr>
          <w:rFonts w:cs="Arial"/>
          <w:szCs w:val="22"/>
        </w:rPr>
        <w:t>e</w:t>
      </w:r>
      <w:r w:rsidRPr="00C33F54">
        <w:rPr>
          <w:rFonts w:cs="Arial"/>
          <w:szCs w:val="22"/>
        </w:rPr>
        <w:t xml:space="preserve">ncargado de la </w:t>
      </w:r>
      <w:r>
        <w:rPr>
          <w:rFonts w:cs="Arial"/>
          <w:szCs w:val="22"/>
        </w:rPr>
        <w:t>l</w:t>
      </w:r>
      <w:r w:rsidRPr="00C33F54">
        <w:rPr>
          <w:rFonts w:cs="Arial"/>
          <w:szCs w:val="22"/>
        </w:rPr>
        <w:t>ectura.</w:t>
      </w:r>
    </w:p>
    <w:p w14:paraId="0BD3896E" w14:textId="77777777" w:rsidR="00671317" w:rsidRDefault="00671317" w:rsidP="00671317">
      <w:pPr>
        <w:jc w:val="both"/>
        <w:rPr>
          <w:rFonts w:cs="Arial"/>
          <w:szCs w:val="22"/>
        </w:rPr>
      </w:pPr>
    </w:p>
    <w:p w14:paraId="4D4BFD81" w14:textId="77777777" w:rsidR="00671317" w:rsidRDefault="00671317" w:rsidP="00671317">
      <w:pPr>
        <w:jc w:val="both"/>
        <w:rPr>
          <w:rFonts w:cs="Arial"/>
          <w:szCs w:val="22"/>
        </w:rPr>
      </w:pPr>
      <w:r w:rsidRPr="00C33F54">
        <w:rPr>
          <w:rFonts w:cs="Arial"/>
          <w:szCs w:val="22"/>
        </w:rPr>
        <w:t xml:space="preserve">3. El </w:t>
      </w:r>
      <w:r>
        <w:rPr>
          <w:rFonts w:cs="Arial"/>
          <w:szCs w:val="22"/>
        </w:rPr>
        <w:t>s</w:t>
      </w:r>
      <w:r w:rsidRPr="00C33F54">
        <w:rPr>
          <w:rFonts w:cs="Arial"/>
          <w:szCs w:val="22"/>
        </w:rPr>
        <w:t xml:space="preserve">ujeto de </w:t>
      </w:r>
      <w:r>
        <w:rPr>
          <w:rFonts w:cs="Arial"/>
          <w:szCs w:val="22"/>
        </w:rPr>
        <w:t>l</w:t>
      </w:r>
      <w:r w:rsidRPr="00C33F54">
        <w:rPr>
          <w:rFonts w:cs="Arial"/>
          <w:szCs w:val="22"/>
        </w:rPr>
        <w:t>iquidación será responsable de las siguientes actuaciones:</w:t>
      </w:r>
    </w:p>
    <w:p w14:paraId="77491D16" w14:textId="77777777" w:rsidR="00671317" w:rsidRPr="00C33F54" w:rsidRDefault="00671317" w:rsidP="00671317">
      <w:pPr>
        <w:jc w:val="both"/>
        <w:rPr>
          <w:rFonts w:cs="Arial"/>
          <w:szCs w:val="22"/>
        </w:rPr>
      </w:pPr>
    </w:p>
    <w:p w14:paraId="4AEDC0BD" w14:textId="77777777" w:rsidR="00671317" w:rsidRDefault="00671317" w:rsidP="00671317">
      <w:pPr>
        <w:numPr>
          <w:ilvl w:val="0"/>
          <w:numId w:val="5"/>
        </w:numPr>
        <w:spacing w:after="240"/>
        <w:jc w:val="both"/>
        <w:rPr>
          <w:rFonts w:cs="Arial"/>
          <w:szCs w:val="22"/>
        </w:rPr>
      </w:pPr>
      <w:r w:rsidRPr="00C33F54">
        <w:rPr>
          <w:rFonts w:cs="Arial"/>
          <w:szCs w:val="22"/>
        </w:rPr>
        <w:t>Solicitar al Operador del Sistema</w:t>
      </w:r>
      <w:r>
        <w:rPr>
          <w:rFonts w:cs="Arial"/>
          <w:szCs w:val="22"/>
        </w:rPr>
        <w:t xml:space="preserve"> que se le autorice como sujeto de liquidación de una instalación mediante el procedimiento electrónico establecido por el Operador del Sistema y aportando</w:t>
      </w:r>
      <w:r w:rsidRPr="00DD72B8">
        <w:rPr>
          <w:rFonts w:cs="Arial"/>
          <w:szCs w:val="22"/>
        </w:rPr>
        <w:t xml:space="preserve"> </w:t>
      </w:r>
      <w:r w:rsidRPr="00C33F54">
        <w:rPr>
          <w:rFonts w:cs="Arial"/>
          <w:szCs w:val="22"/>
        </w:rPr>
        <w:t>la documentación necesaria</w:t>
      </w:r>
      <w:r>
        <w:rPr>
          <w:rFonts w:cs="Arial"/>
          <w:szCs w:val="22"/>
        </w:rPr>
        <w:t xml:space="preserve"> y las garantías de pago exigibles conforme al</w:t>
      </w:r>
      <w:r w:rsidRPr="00C33F54">
        <w:rPr>
          <w:rFonts w:cs="Arial"/>
          <w:szCs w:val="22"/>
        </w:rPr>
        <w:t xml:space="preserve"> </w:t>
      </w:r>
      <w:r>
        <w:rPr>
          <w:rFonts w:cs="Arial"/>
          <w:szCs w:val="22"/>
        </w:rPr>
        <w:t>p</w:t>
      </w:r>
      <w:r w:rsidRPr="00C33F54">
        <w:rPr>
          <w:rFonts w:cs="Arial"/>
          <w:szCs w:val="22"/>
        </w:rPr>
        <w:t xml:space="preserve">rocedimiento de </w:t>
      </w:r>
      <w:r>
        <w:rPr>
          <w:rFonts w:cs="Arial"/>
          <w:szCs w:val="22"/>
        </w:rPr>
        <w:t>o</w:t>
      </w:r>
      <w:r w:rsidRPr="00C33F54">
        <w:rPr>
          <w:rFonts w:cs="Arial"/>
          <w:szCs w:val="22"/>
        </w:rPr>
        <w:t>peración 14.3</w:t>
      </w:r>
      <w:r>
        <w:rPr>
          <w:rFonts w:cs="Arial"/>
          <w:szCs w:val="22"/>
        </w:rPr>
        <w:t xml:space="preserve">, cumpliendo los plazos establecidos por el </w:t>
      </w:r>
      <w:r w:rsidRPr="00C33F54">
        <w:rPr>
          <w:rFonts w:cs="Arial"/>
          <w:szCs w:val="22"/>
        </w:rPr>
        <w:t>Operador del Sistema</w:t>
      </w:r>
      <w:r>
        <w:rPr>
          <w:rFonts w:cs="Arial"/>
          <w:szCs w:val="22"/>
        </w:rPr>
        <w:t>.</w:t>
      </w:r>
    </w:p>
    <w:p w14:paraId="1E07F44B" w14:textId="77777777" w:rsidR="00671317" w:rsidRPr="00C33F54" w:rsidRDefault="00671317" w:rsidP="00671317">
      <w:pPr>
        <w:numPr>
          <w:ilvl w:val="0"/>
          <w:numId w:val="5"/>
        </w:numPr>
        <w:spacing w:after="240"/>
        <w:jc w:val="both"/>
        <w:rPr>
          <w:rFonts w:cs="Arial"/>
          <w:szCs w:val="22"/>
        </w:rPr>
      </w:pPr>
      <w:r>
        <w:rPr>
          <w:rFonts w:cs="Arial"/>
          <w:szCs w:val="22"/>
        </w:rPr>
        <w:t xml:space="preserve">Comunicar al </w:t>
      </w:r>
      <w:r w:rsidRPr="00C33F54">
        <w:rPr>
          <w:rFonts w:cs="Arial"/>
          <w:szCs w:val="22"/>
        </w:rPr>
        <w:t>Operador del Sistema</w:t>
      </w:r>
      <w:r>
        <w:rPr>
          <w:rFonts w:cs="Arial"/>
          <w:szCs w:val="22"/>
        </w:rPr>
        <w:t xml:space="preserve"> cualquier cambio en la instalación, y en particular, los cambios de titularidad, aportando la documentación necesaria para la aplicación del cambio.</w:t>
      </w:r>
    </w:p>
    <w:p w14:paraId="3233AEB9" w14:textId="77777777" w:rsidR="00671317" w:rsidRPr="00C33F54" w:rsidRDefault="00671317" w:rsidP="00671317">
      <w:pPr>
        <w:jc w:val="both"/>
        <w:rPr>
          <w:rFonts w:cs="Arial"/>
          <w:szCs w:val="22"/>
        </w:rPr>
      </w:pPr>
      <w:r>
        <w:rPr>
          <w:rFonts w:cs="Arial"/>
          <w:szCs w:val="22"/>
        </w:rPr>
        <w:t>4</w:t>
      </w:r>
      <w:r w:rsidRPr="00C33F54">
        <w:rPr>
          <w:rFonts w:cs="Arial"/>
          <w:szCs w:val="22"/>
        </w:rPr>
        <w:t xml:space="preserve">. El </w:t>
      </w:r>
      <w:r>
        <w:rPr>
          <w:rFonts w:cs="Arial"/>
          <w:szCs w:val="22"/>
        </w:rPr>
        <w:t>representante directo</w:t>
      </w:r>
      <w:r w:rsidRPr="00C33F54">
        <w:rPr>
          <w:rFonts w:cs="Arial"/>
          <w:szCs w:val="22"/>
        </w:rPr>
        <w:t xml:space="preserve"> será responsable de las siguientes actuaciones:</w:t>
      </w:r>
    </w:p>
    <w:p w14:paraId="03C2C202" w14:textId="77777777" w:rsidR="00671317" w:rsidRPr="002F0DD3" w:rsidRDefault="00671317" w:rsidP="00671317">
      <w:pPr>
        <w:jc w:val="both"/>
        <w:rPr>
          <w:rFonts w:cs="Arial"/>
          <w:szCs w:val="22"/>
        </w:rPr>
      </w:pPr>
    </w:p>
    <w:p w14:paraId="61996F30" w14:textId="6772B97F" w:rsidR="00671317" w:rsidRDefault="00671317" w:rsidP="00671317">
      <w:pPr>
        <w:numPr>
          <w:ilvl w:val="0"/>
          <w:numId w:val="3"/>
        </w:numPr>
        <w:spacing w:after="240"/>
        <w:jc w:val="both"/>
        <w:rPr>
          <w:rFonts w:cs="Arial"/>
          <w:szCs w:val="22"/>
        </w:rPr>
      </w:pPr>
      <w:r w:rsidRPr="00C33F54">
        <w:rPr>
          <w:rFonts w:cs="Arial"/>
          <w:szCs w:val="22"/>
        </w:rPr>
        <w:t xml:space="preserve">Solicitar al </w:t>
      </w:r>
      <w:r>
        <w:rPr>
          <w:rFonts w:cs="Arial"/>
          <w:szCs w:val="22"/>
        </w:rPr>
        <w:t xml:space="preserve">Operador de Sistema </w:t>
      </w:r>
      <w:r w:rsidRPr="009E1CFD">
        <w:rPr>
          <w:rFonts w:cs="Arial"/>
          <w:szCs w:val="22"/>
        </w:rPr>
        <w:t xml:space="preserve">que se le autorice como </w:t>
      </w:r>
      <w:r>
        <w:rPr>
          <w:rFonts w:cs="Arial"/>
          <w:szCs w:val="22"/>
        </w:rPr>
        <w:t>representante directo de las instalaciones de un titular</w:t>
      </w:r>
      <w:r w:rsidRPr="009E1CFD">
        <w:rPr>
          <w:rFonts w:cs="Arial"/>
          <w:szCs w:val="22"/>
        </w:rPr>
        <w:t xml:space="preserve"> mediante el procedimiento electrónico establecido por el Operador del Sistema y aportando la documentación necesaria</w:t>
      </w:r>
      <w:r>
        <w:rPr>
          <w:rFonts w:cs="Arial"/>
          <w:szCs w:val="22"/>
        </w:rPr>
        <w:t>.</w:t>
      </w:r>
    </w:p>
    <w:p w14:paraId="564B6193" w14:textId="77777777" w:rsidR="00671317" w:rsidRPr="00482969" w:rsidRDefault="00671317" w:rsidP="00671317">
      <w:pPr>
        <w:numPr>
          <w:ilvl w:val="0"/>
          <w:numId w:val="3"/>
        </w:numPr>
        <w:spacing w:after="240"/>
        <w:jc w:val="both"/>
        <w:rPr>
          <w:rFonts w:cs="Arial"/>
          <w:szCs w:val="22"/>
        </w:rPr>
      </w:pPr>
      <w:r w:rsidRPr="009E1CFD">
        <w:rPr>
          <w:rFonts w:cs="Arial"/>
          <w:szCs w:val="22"/>
        </w:rPr>
        <w:t xml:space="preserve">Comunicar </w:t>
      </w:r>
      <w:r>
        <w:rPr>
          <w:rFonts w:cs="Arial"/>
          <w:szCs w:val="22"/>
        </w:rPr>
        <w:t xml:space="preserve">al </w:t>
      </w:r>
      <w:r w:rsidRPr="00C33F54">
        <w:rPr>
          <w:rFonts w:cs="Arial"/>
          <w:szCs w:val="22"/>
        </w:rPr>
        <w:t>Operador del Sistema</w:t>
      </w:r>
      <w:r>
        <w:rPr>
          <w:rFonts w:cs="Arial"/>
          <w:szCs w:val="22"/>
        </w:rPr>
        <w:t xml:space="preserve"> </w:t>
      </w:r>
      <w:r w:rsidRPr="009E1CFD">
        <w:rPr>
          <w:rFonts w:cs="Arial"/>
          <w:szCs w:val="22"/>
        </w:rPr>
        <w:t>cualquier cambio en la instalación, en particular, los cambios de titularidad</w:t>
      </w:r>
      <w:r>
        <w:rPr>
          <w:rFonts w:cs="Arial"/>
          <w:szCs w:val="22"/>
        </w:rPr>
        <w:t>, aportando la documentación necesaria para la aplicación del cambio.</w:t>
      </w:r>
      <w:r w:rsidRPr="00482969">
        <w:rPr>
          <w:rFonts w:cs="Arial"/>
          <w:szCs w:val="22"/>
        </w:rPr>
        <w:t xml:space="preserve"> </w:t>
      </w:r>
    </w:p>
    <w:p w14:paraId="24EB15C7" w14:textId="77777777" w:rsidR="00671317" w:rsidRDefault="00671317" w:rsidP="00671317">
      <w:pPr>
        <w:jc w:val="both"/>
        <w:rPr>
          <w:rFonts w:cs="Arial"/>
          <w:szCs w:val="22"/>
        </w:rPr>
      </w:pPr>
      <w:bookmarkStart w:id="3" w:name="OLE_LINK1"/>
      <w:bookmarkStart w:id="4" w:name="OLE_LINK2"/>
    </w:p>
    <w:p w14:paraId="69AF30CF" w14:textId="3851FCD2" w:rsidR="00671317" w:rsidRDefault="00671317" w:rsidP="00671317">
      <w:pPr>
        <w:jc w:val="both"/>
        <w:rPr>
          <w:rFonts w:cs="Arial"/>
          <w:b/>
          <w:szCs w:val="22"/>
        </w:rPr>
      </w:pPr>
      <w:r>
        <w:rPr>
          <w:rFonts w:cs="Arial"/>
          <w:b/>
          <w:szCs w:val="22"/>
        </w:rPr>
        <w:t xml:space="preserve">5. </w:t>
      </w:r>
      <w:r w:rsidR="00CC0CE7">
        <w:rPr>
          <w:rFonts w:cs="Arial"/>
          <w:b/>
          <w:szCs w:val="22"/>
        </w:rPr>
        <w:t>Alta y baja de instalaciones</w:t>
      </w:r>
    </w:p>
    <w:p w14:paraId="00F053EA" w14:textId="77777777" w:rsidR="00671317" w:rsidRDefault="00671317" w:rsidP="00671317">
      <w:pPr>
        <w:jc w:val="both"/>
        <w:rPr>
          <w:rFonts w:cs="Arial"/>
          <w:szCs w:val="22"/>
        </w:rPr>
      </w:pPr>
    </w:p>
    <w:p w14:paraId="1ECFDBE7" w14:textId="7FAF6A58" w:rsidR="00671317" w:rsidRDefault="00671317" w:rsidP="00671317">
      <w:pPr>
        <w:jc w:val="both"/>
        <w:rPr>
          <w:rFonts w:cs="Arial"/>
          <w:szCs w:val="22"/>
        </w:rPr>
      </w:pPr>
      <w:r>
        <w:rPr>
          <w:rFonts w:cs="Arial"/>
          <w:szCs w:val="22"/>
        </w:rPr>
        <w:t>La fecha de alta provisional de una nueva instalació</w:t>
      </w:r>
      <w:r w:rsidRPr="00CF50FB">
        <w:rPr>
          <w:rFonts w:cs="Arial"/>
          <w:szCs w:val="22"/>
        </w:rPr>
        <w:t>n</w:t>
      </w:r>
      <w:r>
        <w:rPr>
          <w:rFonts w:cs="Arial"/>
          <w:szCs w:val="22"/>
        </w:rPr>
        <w:t xml:space="preserve"> será la fecha de alta de su punto frontera comunicada por el encargado de la lectura, conforme a lo dispuesto en el reglamento unificado de puntos de medida que será modificada posteriormente por la fecha de inscripción en el registro de instalaciones de producción de energía eléctrica </w:t>
      </w:r>
      <w:r w:rsidRPr="009028B6">
        <w:rPr>
          <w:rFonts w:cs="Arial"/>
          <w:szCs w:val="22"/>
        </w:rPr>
        <w:lastRenderedPageBreak/>
        <w:t>dependiente de la Dirección General de Política Energética y Minas</w:t>
      </w:r>
      <w:r w:rsidR="001B4F19">
        <w:rPr>
          <w:rFonts w:cs="Arial"/>
          <w:szCs w:val="22"/>
        </w:rPr>
        <w:t xml:space="preserve"> o, en su caso, en el registro de autoconsumo</w:t>
      </w:r>
      <w:r>
        <w:rPr>
          <w:rFonts w:cs="Arial"/>
          <w:szCs w:val="22"/>
        </w:rPr>
        <w:t xml:space="preserve">. </w:t>
      </w:r>
    </w:p>
    <w:p w14:paraId="2733E09F" w14:textId="77777777" w:rsidR="00671317" w:rsidRDefault="00671317" w:rsidP="00671317">
      <w:pPr>
        <w:jc w:val="both"/>
        <w:rPr>
          <w:rFonts w:cs="Arial"/>
          <w:szCs w:val="22"/>
        </w:rPr>
      </w:pPr>
    </w:p>
    <w:p w14:paraId="0C3CFF7B" w14:textId="77777777" w:rsidR="00671317" w:rsidRDefault="00671317" w:rsidP="00671317">
      <w:pPr>
        <w:jc w:val="both"/>
        <w:rPr>
          <w:rFonts w:cs="Arial"/>
          <w:szCs w:val="22"/>
        </w:rPr>
      </w:pPr>
      <w:r>
        <w:rPr>
          <w:rFonts w:cs="Arial"/>
          <w:szCs w:val="22"/>
        </w:rPr>
        <w:t>El Operador del Sistema asignará el sujeto de liquidación de la nueva instalación desde la fecha de alta según la siguiente precedencia:</w:t>
      </w:r>
    </w:p>
    <w:p w14:paraId="1B21C6FF" w14:textId="77777777" w:rsidR="00671317" w:rsidRDefault="00671317" w:rsidP="00671317">
      <w:pPr>
        <w:jc w:val="both"/>
        <w:rPr>
          <w:rFonts w:cs="Arial"/>
          <w:szCs w:val="22"/>
        </w:rPr>
      </w:pPr>
    </w:p>
    <w:p w14:paraId="79DBF465" w14:textId="3AB09365" w:rsidR="00671317" w:rsidRDefault="00671317" w:rsidP="00671317">
      <w:pPr>
        <w:jc w:val="both"/>
        <w:rPr>
          <w:rFonts w:cs="Arial"/>
          <w:szCs w:val="22"/>
        </w:rPr>
      </w:pPr>
      <w:r>
        <w:rPr>
          <w:rFonts w:cs="Arial"/>
          <w:szCs w:val="22"/>
        </w:rPr>
        <w:t>1. Sujeto de liquidación que lo haya solicitado y esté autorizado.</w:t>
      </w:r>
    </w:p>
    <w:p w14:paraId="063BC164" w14:textId="77777777" w:rsidR="00671317" w:rsidRDefault="00671317" w:rsidP="00671317">
      <w:pPr>
        <w:jc w:val="both"/>
        <w:rPr>
          <w:rFonts w:cs="Arial"/>
          <w:szCs w:val="22"/>
        </w:rPr>
      </w:pPr>
    </w:p>
    <w:p w14:paraId="3D76CA68" w14:textId="6C81E7FF" w:rsidR="00671317" w:rsidRDefault="00671317" w:rsidP="00671317">
      <w:pPr>
        <w:jc w:val="both"/>
        <w:rPr>
          <w:rFonts w:cs="Arial"/>
          <w:szCs w:val="22"/>
        </w:rPr>
      </w:pPr>
      <w:r>
        <w:rPr>
          <w:rFonts w:cs="Arial"/>
          <w:szCs w:val="22"/>
        </w:rPr>
        <w:t>2. En su caso, sujeto de liquidación de los CIL con mismo número de identificación del RAIPEE</w:t>
      </w:r>
      <w:r w:rsidR="00857814">
        <w:rPr>
          <w:rFonts w:cs="Arial"/>
          <w:szCs w:val="22"/>
        </w:rPr>
        <w:t xml:space="preserve"> o en el RAAEE</w:t>
      </w:r>
      <w:r>
        <w:rPr>
          <w:rFonts w:cs="Arial"/>
          <w:szCs w:val="22"/>
        </w:rPr>
        <w:t xml:space="preserve"> que el nuevo CIL.</w:t>
      </w:r>
      <w:ins w:id="5" w:author="Red Eléctrica" w:date="2022-10-25T18:00:00Z">
        <w:r w:rsidR="00135997">
          <w:rPr>
            <w:rFonts w:cs="Arial"/>
            <w:szCs w:val="22"/>
          </w:rPr>
          <w:t xml:space="preserve"> </w:t>
        </w:r>
        <w:r w:rsidR="00BB6E9A">
          <w:rPr>
            <w:rFonts w:cs="Arial"/>
            <w:szCs w:val="22"/>
          </w:rPr>
          <w:t>S</w:t>
        </w:r>
        <w:r w:rsidR="00135997">
          <w:rPr>
            <w:rFonts w:cs="Arial"/>
            <w:szCs w:val="22"/>
          </w:rPr>
          <w:t xml:space="preserve">i </w:t>
        </w:r>
        <w:r w:rsidR="0032532A">
          <w:rPr>
            <w:rFonts w:cs="Arial"/>
            <w:szCs w:val="22"/>
          </w:rPr>
          <w:t xml:space="preserve">la nueva instalación es parte de una instalación hibridada, en la que la otra parte ya está de alta, la nueva instalación </w:t>
        </w:r>
        <w:r w:rsidR="00550367">
          <w:rPr>
            <w:rFonts w:cs="Arial"/>
            <w:szCs w:val="22"/>
          </w:rPr>
          <w:t>se asignará al sujeto de liquidación de la parte ya</w:t>
        </w:r>
        <w:r w:rsidR="00717076">
          <w:rPr>
            <w:rFonts w:cs="Arial"/>
            <w:szCs w:val="22"/>
          </w:rPr>
          <w:t xml:space="preserve"> activa.</w:t>
        </w:r>
        <w:r w:rsidR="00550367">
          <w:rPr>
            <w:rFonts w:cs="Arial"/>
            <w:szCs w:val="22"/>
          </w:rPr>
          <w:t xml:space="preserve"> </w:t>
        </w:r>
      </w:ins>
    </w:p>
    <w:p w14:paraId="113FD0A6" w14:textId="77777777" w:rsidR="00671317" w:rsidRDefault="00671317" w:rsidP="00671317">
      <w:pPr>
        <w:jc w:val="both"/>
        <w:rPr>
          <w:rFonts w:cs="Arial"/>
          <w:szCs w:val="22"/>
        </w:rPr>
      </w:pPr>
    </w:p>
    <w:p w14:paraId="5834341D" w14:textId="19EE0C5C" w:rsidR="00671317" w:rsidRDefault="00671317" w:rsidP="00671317">
      <w:pPr>
        <w:jc w:val="both"/>
        <w:rPr>
          <w:rFonts w:cs="Arial"/>
          <w:szCs w:val="22"/>
        </w:rPr>
      </w:pPr>
      <w:r>
        <w:rPr>
          <w:rFonts w:cs="Arial"/>
          <w:szCs w:val="22"/>
        </w:rPr>
        <w:t>3. En su caso, sujeto de liquidación precedente en caso de baja y alta simultánea de los CIL de instalaciones con mismo número de identificación en el RAIPEE</w:t>
      </w:r>
      <w:r w:rsidR="00857814">
        <w:rPr>
          <w:rFonts w:cs="Arial"/>
          <w:szCs w:val="22"/>
        </w:rPr>
        <w:t xml:space="preserve"> o RAAEE</w:t>
      </w:r>
      <w:r>
        <w:rPr>
          <w:rFonts w:cs="Arial"/>
          <w:szCs w:val="22"/>
        </w:rPr>
        <w:t>.</w:t>
      </w:r>
    </w:p>
    <w:p w14:paraId="65C02522" w14:textId="77777777" w:rsidR="00671317" w:rsidRDefault="00671317" w:rsidP="00671317">
      <w:pPr>
        <w:jc w:val="both"/>
        <w:rPr>
          <w:rFonts w:cs="Arial"/>
          <w:szCs w:val="22"/>
        </w:rPr>
      </w:pPr>
    </w:p>
    <w:p w14:paraId="175D7913" w14:textId="77777777" w:rsidR="00671317" w:rsidRDefault="00671317" w:rsidP="00671317">
      <w:pPr>
        <w:jc w:val="both"/>
        <w:rPr>
          <w:rFonts w:cs="Arial"/>
          <w:szCs w:val="22"/>
        </w:rPr>
      </w:pPr>
      <w:r>
        <w:rPr>
          <w:rFonts w:cs="Arial"/>
          <w:szCs w:val="22"/>
        </w:rPr>
        <w:t>4. En su caso, representante de referencia que corresponda según la normativa vigente en calidad de representante indirecto.</w:t>
      </w:r>
    </w:p>
    <w:p w14:paraId="77FA7AB5" w14:textId="77777777" w:rsidR="00671317" w:rsidRDefault="00671317" w:rsidP="00671317">
      <w:pPr>
        <w:jc w:val="both"/>
        <w:rPr>
          <w:rFonts w:cs="Arial"/>
          <w:szCs w:val="22"/>
        </w:rPr>
      </w:pPr>
    </w:p>
    <w:p w14:paraId="5F42636B" w14:textId="77777777" w:rsidR="00671317" w:rsidRDefault="00671317" w:rsidP="00671317">
      <w:pPr>
        <w:jc w:val="both"/>
        <w:rPr>
          <w:rFonts w:cs="Arial"/>
          <w:szCs w:val="22"/>
        </w:rPr>
      </w:pPr>
      <w:r>
        <w:rPr>
          <w:rFonts w:cs="Arial"/>
          <w:szCs w:val="22"/>
        </w:rPr>
        <w:t>5. Titular de la instalación.</w:t>
      </w:r>
    </w:p>
    <w:p w14:paraId="10ECEED8" w14:textId="77777777" w:rsidR="00671317" w:rsidRPr="00CF50FB" w:rsidRDefault="00671317" w:rsidP="00671317">
      <w:pPr>
        <w:jc w:val="both"/>
        <w:rPr>
          <w:rFonts w:cs="Arial"/>
          <w:szCs w:val="22"/>
        </w:rPr>
      </w:pPr>
    </w:p>
    <w:p w14:paraId="00E89422" w14:textId="3633C17B" w:rsidR="00857814" w:rsidRDefault="00857814" w:rsidP="00671317">
      <w:pPr>
        <w:jc w:val="both"/>
        <w:rPr>
          <w:rFonts w:cs="Arial"/>
          <w:szCs w:val="22"/>
        </w:rPr>
      </w:pPr>
      <w:r w:rsidRPr="00857814">
        <w:rPr>
          <w:rFonts w:cs="Arial"/>
          <w:szCs w:val="22"/>
        </w:rPr>
        <w:t>La nueva instalación se asignará al representante de referencia desde la fecha de alta de su punto frontera hasta el momento en el que se confirme el cambio de sujeto de liquidación de acuerdo a lo descrito en el apartado 6.</w:t>
      </w:r>
    </w:p>
    <w:p w14:paraId="7A92655F" w14:textId="77777777" w:rsidR="00857814" w:rsidRDefault="00857814" w:rsidP="00671317">
      <w:pPr>
        <w:jc w:val="both"/>
        <w:rPr>
          <w:rFonts w:cs="Arial"/>
          <w:szCs w:val="22"/>
        </w:rPr>
      </w:pPr>
    </w:p>
    <w:p w14:paraId="6C938851" w14:textId="7086DD66" w:rsidR="00671317" w:rsidRDefault="00671317" w:rsidP="00671317">
      <w:pPr>
        <w:jc w:val="both"/>
        <w:rPr>
          <w:rFonts w:cs="Arial"/>
          <w:szCs w:val="22"/>
        </w:rPr>
      </w:pPr>
      <w:r>
        <w:rPr>
          <w:rFonts w:cs="Arial"/>
          <w:szCs w:val="22"/>
        </w:rPr>
        <w:t>La fecha de baja provisional de una instalació</w:t>
      </w:r>
      <w:r w:rsidRPr="00CF50FB">
        <w:rPr>
          <w:rFonts w:cs="Arial"/>
          <w:szCs w:val="22"/>
        </w:rPr>
        <w:t>n</w:t>
      </w:r>
      <w:r>
        <w:rPr>
          <w:rFonts w:cs="Arial"/>
          <w:szCs w:val="22"/>
        </w:rPr>
        <w:t xml:space="preserve"> será la fecha de baja de sus puntos frontera comunicada por el encargado de la lectura,</w:t>
      </w:r>
      <w:r w:rsidRPr="00832709">
        <w:rPr>
          <w:rFonts w:cs="Arial"/>
          <w:szCs w:val="22"/>
        </w:rPr>
        <w:t xml:space="preserve"> </w:t>
      </w:r>
      <w:r>
        <w:rPr>
          <w:rFonts w:cs="Arial"/>
          <w:szCs w:val="22"/>
        </w:rPr>
        <w:t xml:space="preserve">conforme a lo dispuesto en el reglamento unificado de puntos de medida y que será modificada posteriormente por la fecha de cancelación de la inscripción en el registro de instalaciones de producción de energía eléctrica </w:t>
      </w:r>
      <w:r w:rsidRPr="00E4461F">
        <w:rPr>
          <w:rFonts w:cs="Arial"/>
          <w:szCs w:val="22"/>
        </w:rPr>
        <w:t>dependiente de la Dirección General de Política Energética y Minas</w:t>
      </w:r>
      <w:r w:rsidR="001B4F19" w:rsidRPr="001B4F19">
        <w:rPr>
          <w:rFonts w:cs="Arial"/>
          <w:szCs w:val="22"/>
        </w:rPr>
        <w:t xml:space="preserve"> </w:t>
      </w:r>
      <w:proofErr w:type="spellStart"/>
      <w:r w:rsidR="001B4F19" w:rsidRPr="009028B6">
        <w:rPr>
          <w:rFonts w:cs="Arial"/>
          <w:szCs w:val="22"/>
        </w:rPr>
        <w:t>Minas</w:t>
      </w:r>
      <w:proofErr w:type="spellEnd"/>
      <w:r w:rsidR="001B4F19">
        <w:rPr>
          <w:rFonts w:cs="Arial"/>
          <w:szCs w:val="22"/>
        </w:rPr>
        <w:t xml:space="preserve"> o, en su caso, en el registro de autoconsumo</w:t>
      </w:r>
      <w:r>
        <w:rPr>
          <w:rFonts w:cs="Arial"/>
          <w:szCs w:val="22"/>
        </w:rPr>
        <w:t>.</w:t>
      </w:r>
    </w:p>
    <w:p w14:paraId="72E17FF0" w14:textId="77777777" w:rsidR="00671317" w:rsidRDefault="00671317" w:rsidP="00671317">
      <w:pPr>
        <w:jc w:val="both"/>
        <w:rPr>
          <w:rFonts w:cs="Arial"/>
          <w:szCs w:val="22"/>
        </w:rPr>
      </w:pPr>
    </w:p>
    <w:p w14:paraId="4FF60569" w14:textId="77777777" w:rsidR="00671317" w:rsidRDefault="00671317" w:rsidP="00671317">
      <w:pPr>
        <w:jc w:val="both"/>
        <w:rPr>
          <w:rFonts w:cs="Arial"/>
          <w:szCs w:val="22"/>
        </w:rPr>
      </w:pPr>
      <w:r w:rsidRPr="00865B54">
        <w:rPr>
          <w:rFonts w:cs="Arial"/>
          <w:szCs w:val="22"/>
        </w:rPr>
        <w:t xml:space="preserve">De acuerdo a lo establecido en la normativa vigente no se podrá percibir ningún tipo de retribución por la participación en el mercado de producción de energía eléctrica por los vertidos realizados en fecha anteriores a la fecha de inscripción previa en el registro administrativo de instalaciones de producción de energía eléctrica. </w:t>
      </w:r>
    </w:p>
    <w:p w14:paraId="2C3A644A" w14:textId="77777777" w:rsidR="00671317" w:rsidRPr="00CE46FB" w:rsidRDefault="00671317" w:rsidP="00671317">
      <w:pPr>
        <w:jc w:val="both"/>
        <w:rPr>
          <w:b/>
        </w:rPr>
      </w:pPr>
    </w:p>
    <w:p w14:paraId="572627E0" w14:textId="464209E0" w:rsidR="00671317" w:rsidRPr="00C33F54" w:rsidRDefault="00671317" w:rsidP="00671317">
      <w:pPr>
        <w:jc w:val="both"/>
        <w:rPr>
          <w:rFonts w:cs="Arial"/>
          <w:b/>
          <w:szCs w:val="22"/>
        </w:rPr>
      </w:pPr>
      <w:r w:rsidRPr="00C33F54">
        <w:rPr>
          <w:rFonts w:cs="Arial"/>
          <w:b/>
          <w:szCs w:val="22"/>
        </w:rPr>
        <w:t xml:space="preserve">6. </w:t>
      </w:r>
      <w:r w:rsidR="00CC0CE7">
        <w:rPr>
          <w:rFonts w:cs="Arial"/>
          <w:b/>
          <w:szCs w:val="22"/>
        </w:rPr>
        <w:t>Cambio de sujeto de liquidación</w:t>
      </w:r>
    </w:p>
    <w:p w14:paraId="6DD490AB" w14:textId="77777777" w:rsidR="00671317" w:rsidRPr="00C33F54" w:rsidRDefault="00671317" w:rsidP="00671317">
      <w:pPr>
        <w:jc w:val="both"/>
        <w:rPr>
          <w:rFonts w:cs="Arial"/>
          <w:b/>
          <w:szCs w:val="22"/>
        </w:rPr>
      </w:pPr>
    </w:p>
    <w:bookmarkEnd w:id="3"/>
    <w:bookmarkEnd w:id="4"/>
    <w:p w14:paraId="0EBED73A" w14:textId="77777777" w:rsidR="00671317" w:rsidRDefault="00671317" w:rsidP="00671317">
      <w:pPr>
        <w:jc w:val="both"/>
        <w:rPr>
          <w:rFonts w:cs="Arial"/>
          <w:szCs w:val="22"/>
        </w:rPr>
      </w:pPr>
      <w:r>
        <w:rPr>
          <w:rFonts w:cs="Arial"/>
          <w:szCs w:val="22"/>
        </w:rPr>
        <w:t xml:space="preserve">1. </w:t>
      </w:r>
      <w:r w:rsidRPr="00C33F54">
        <w:rPr>
          <w:rFonts w:cs="Arial"/>
          <w:szCs w:val="22"/>
        </w:rPr>
        <w:t xml:space="preserve">El cambio de </w:t>
      </w:r>
      <w:r>
        <w:rPr>
          <w:rFonts w:cs="Arial"/>
          <w:szCs w:val="22"/>
        </w:rPr>
        <w:t xml:space="preserve">sujeto de liquidación </w:t>
      </w:r>
      <w:r w:rsidRPr="00C33F54">
        <w:rPr>
          <w:rFonts w:cs="Arial"/>
          <w:szCs w:val="22"/>
        </w:rPr>
        <w:t>se producirá por dese</w:t>
      </w:r>
      <w:r>
        <w:rPr>
          <w:rFonts w:cs="Arial"/>
          <w:szCs w:val="22"/>
        </w:rPr>
        <w:t>o del titular de la instalación. D</w:t>
      </w:r>
      <w:r w:rsidRPr="00C33F54">
        <w:rPr>
          <w:rFonts w:cs="Arial"/>
          <w:szCs w:val="22"/>
        </w:rPr>
        <w:t xml:space="preserve">eberá ser comunicado por el nuevo </w:t>
      </w:r>
      <w:r>
        <w:rPr>
          <w:rFonts w:cs="Arial"/>
          <w:szCs w:val="22"/>
        </w:rPr>
        <w:t xml:space="preserve">sujeto de liquidación </w:t>
      </w:r>
      <w:r w:rsidRPr="00C33F54">
        <w:rPr>
          <w:rFonts w:cs="Arial"/>
          <w:szCs w:val="22"/>
        </w:rPr>
        <w:t xml:space="preserve">con una antelación mínima de </w:t>
      </w:r>
      <w:r>
        <w:rPr>
          <w:rFonts w:cs="Arial"/>
          <w:szCs w:val="22"/>
        </w:rPr>
        <w:t>15 días naturales</w:t>
      </w:r>
      <w:r w:rsidRPr="00C33F54">
        <w:rPr>
          <w:rFonts w:cs="Arial"/>
          <w:szCs w:val="22"/>
        </w:rPr>
        <w:t xml:space="preserve"> respecto a la fecha de inicio de operación con otro </w:t>
      </w:r>
      <w:r>
        <w:rPr>
          <w:rFonts w:cs="Arial"/>
          <w:szCs w:val="22"/>
        </w:rPr>
        <w:t>sujeto de liquidación</w:t>
      </w:r>
      <w:r w:rsidRPr="00C33F54">
        <w:rPr>
          <w:rFonts w:cs="Arial"/>
          <w:szCs w:val="22"/>
        </w:rPr>
        <w:t xml:space="preserve">, sin perjuicio de que la fecha de cambio se retrase </w:t>
      </w:r>
      <w:r>
        <w:rPr>
          <w:rFonts w:cs="Arial"/>
          <w:szCs w:val="22"/>
        </w:rPr>
        <w:t>hasta e</w:t>
      </w:r>
      <w:r w:rsidRPr="00C33F54">
        <w:rPr>
          <w:rFonts w:cs="Arial"/>
          <w:szCs w:val="22"/>
        </w:rPr>
        <w:t>l cumplimiento de los requisitos establecido</w:t>
      </w:r>
      <w:r>
        <w:rPr>
          <w:rFonts w:cs="Arial"/>
          <w:szCs w:val="22"/>
        </w:rPr>
        <w:t>s</w:t>
      </w:r>
      <w:r w:rsidRPr="00C33F54">
        <w:rPr>
          <w:rFonts w:cs="Arial"/>
          <w:szCs w:val="22"/>
        </w:rPr>
        <w:t xml:space="preserve"> para </w:t>
      </w:r>
      <w:r>
        <w:rPr>
          <w:rFonts w:cs="Arial"/>
          <w:szCs w:val="22"/>
        </w:rPr>
        <w:t xml:space="preserve">autorizar </w:t>
      </w:r>
      <w:r w:rsidRPr="00C33F54">
        <w:rPr>
          <w:rFonts w:cs="Arial"/>
          <w:szCs w:val="22"/>
        </w:rPr>
        <w:t>el cambio. Hasta la fecha efectiva del cambio, el anterior Sujeto de Liquidación seguirá siendo responsable financiero de la liquidación de los ingresos y costes aplicables a la instalación</w:t>
      </w:r>
      <w:r>
        <w:rPr>
          <w:rFonts w:cs="Arial"/>
          <w:szCs w:val="22"/>
        </w:rPr>
        <w:t xml:space="preserve"> y de las garantías de pago</w:t>
      </w:r>
      <w:r w:rsidRPr="00C33F54">
        <w:rPr>
          <w:rFonts w:cs="Arial"/>
          <w:szCs w:val="22"/>
        </w:rPr>
        <w:t>.</w:t>
      </w:r>
    </w:p>
    <w:p w14:paraId="4A537D26" w14:textId="77777777" w:rsidR="00671317" w:rsidRPr="00C33F54" w:rsidRDefault="00671317" w:rsidP="00671317">
      <w:pPr>
        <w:jc w:val="both"/>
        <w:rPr>
          <w:rFonts w:cs="Arial"/>
          <w:szCs w:val="22"/>
        </w:rPr>
      </w:pPr>
    </w:p>
    <w:p w14:paraId="7FF4F3AB" w14:textId="77777777" w:rsidR="00671317" w:rsidRPr="00C33F54" w:rsidRDefault="00671317" w:rsidP="00671317">
      <w:pPr>
        <w:jc w:val="both"/>
        <w:rPr>
          <w:rFonts w:cs="Arial"/>
          <w:szCs w:val="22"/>
        </w:rPr>
      </w:pPr>
      <w:r w:rsidRPr="00C33F54">
        <w:rPr>
          <w:rFonts w:cs="Arial"/>
          <w:szCs w:val="22"/>
        </w:rPr>
        <w:t xml:space="preserve">El nuevo </w:t>
      </w:r>
      <w:r>
        <w:rPr>
          <w:rFonts w:cs="Arial"/>
          <w:szCs w:val="22"/>
        </w:rPr>
        <w:t>sujeto de liquidación</w:t>
      </w:r>
      <w:r w:rsidRPr="00C33F54">
        <w:rPr>
          <w:rFonts w:cs="Arial"/>
          <w:szCs w:val="22"/>
        </w:rPr>
        <w:t xml:space="preserve"> aportará al </w:t>
      </w:r>
      <w:r>
        <w:rPr>
          <w:rFonts w:cs="Arial"/>
          <w:szCs w:val="22"/>
        </w:rPr>
        <w:t>Operador del Sistema</w:t>
      </w:r>
      <w:r w:rsidRPr="00C33F54">
        <w:rPr>
          <w:rFonts w:cs="Arial"/>
          <w:szCs w:val="22"/>
        </w:rPr>
        <w:t xml:space="preserve"> la siguiente información:</w:t>
      </w:r>
    </w:p>
    <w:p w14:paraId="7334D14B" w14:textId="77777777" w:rsidR="00671317" w:rsidRPr="00C33F54" w:rsidRDefault="00671317" w:rsidP="00671317">
      <w:pPr>
        <w:jc w:val="both"/>
        <w:rPr>
          <w:rFonts w:cs="Arial"/>
          <w:szCs w:val="22"/>
        </w:rPr>
      </w:pPr>
    </w:p>
    <w:p w14:paraId="4C4E12EC" w14:textId="0000DE7A" w:rsidR="00671317" w:rsidRDefault="00671317" w:rsidP="00671317">
      <w:pPr>
        <w:numPr>
          <w:ilvl w:val="0"/>
          <w:numId w:val="2"/>
        </w:numPr>
        <w:jc w:val="both"/>
        <w:rPr>
          <w:rFonts w:cs="Arial"/>
          <w:szCs w:val="22"/>
        </w:rPr>
      </w:pPr>
      <w:r w:rsidRPr="00C33F54">
        <w:rPr>
          <w:rFonts w:cs="Arial"/>
          <w:szCs w:val="22"/>
        </w:rPr>
        <w:t>Solicitud del cambio</w:t>
      </w:r>
      <w:r>
        <w:rPr>
          <w:rFonts w:cs="Arial"/>
          <w:szCs w:val="22"/>
        </w:rPr>
        <w:t>,</w:t>
      </w:r>
      <w:r w:rsidRPr="00C33F54">
        <w:rPr>
          <w:rFonts w:cs="Arial"/>
          <w:szCs w:val="22"/>
        </w:rPr>
        <w:t xml:space="preserve"> donde hará constar </w:t>
      </w:r>
      <w:r>
        <w:rPr>
          <w:rFonts w:cs="Arial"/>
          <w:szCs w:val="22"/>
        </w:rPr>
        <w:t>la clave de registro en el RAIPEE</w:t>
      </w:r>
      <w:r w:rsidR="00254024">
        <w:rPr>
          <w:rFonts w:cs="Arial"/>
          <w:szCs w:val="22"/>
        </w:rPr>
        <w:t xml:space="preserve"> (o </w:t>
      </w:r>
      <w:r w:rsidR="00254024" w:rsidRPr="007379EC">
        <w:rPr>
          <w:rFonts w:cs="Arial"/>
          <w:szCs w:val="22"/>
        </w:rPr>
        <w:t>el</w:t>
      </w:r>
      <w:r w:rsidR="00254024" w:rsidRPr="007379EC">
        <w:rPr>
          <w:rFonts w:cs="Arial"/>
          <w:strike/>
          <w:szCs w:val="22"/>
        </w:rPr>
        <w:t xml:space="preserve"> </w:t>
      </w:r>
      <w:r w:rsidR="007379EC">
        <w:t xml:space="preserve">número de </w:t>
      </w:r>
      <w:r w:rsidR="007379EC" w:rsidRPr="00372BEA">
        <w:t xml:space="preserve">inscripción </w:t>
      </w:r>
      <w:r w:rsidR="007379EC" w:rsidRPr="007379EC">
        <w:rPr>
          <w:szCs w:val="22"/>
        </w:rPr>
        <w:t xml:space="preserve">en el </w:t>
      </w:r>
      <w:r w:rsidR="00857814">
        <w:rPr>
          <w:szCs w:val="22"/>
        </w:rPr>
        <w:t>RAAEE</w:t>
      </w:r>
      <w:r w:rsidR="007379EC">
        <w:rPr>
          <w:rFonts w:cs="Arial"/>
          <w:szCs w:val="22"/>
        </w:rPr>
        <w:t xml:space="preserve"> </w:t>
      </w:r>
      <w:r w:rsidR="00254024">
        <w:rPr>
          <w:rFonts w:cs="Arial"/>
          <w:szCs w:val="22"/>
        </w:rPr>
        <w:t>en el caso de las instalaciones de generación</w:t>
      </w:r>
      <w:r w:rsidR="007379EC">
        <w:rPr>
          <w:rFonts w:cs="Arial"/>
          <w:szCs w:val="22"/>
        </w:rPr>
        <w:t xml:space="preserve">, que no estando inscritas en el RAIPEE, se consideran instalaciones de producción </w:t>
      </w:r>
      <w:r w:rsidR="00254024">
        <w:rPr>
          <w:rFonts w:cs="Arial"/>
          <w:szCs w:val="22"/>
        </w:rPr>
        <w:t xml:space="preserve">, </w:t>
      </w:r>
      <w:r w:rsidR="00D41378">
        <w:rPr>
          <w:rFonts w:cs="Arial"/>
          <w:szCs w:val="22"/>
        </w:rPr>
        <w:lastRenderedPageBreak/>
        <w:t xml:space="preserve">según se </w:t>
      </w:r>
      <w:r w:rsidR="00254024">
        <w:rPr>
          <w:rFonts w:cs="Arial"/>
          <w:szCs w:val="22"/>
        </w:rPr>
        <w:t>defin</w:t>
      </w:r>
      <w:r w:rsidR="00D41378">
        <w:rPr>
          <w:rFonts w:cs="Arial"/>
          <w:szCs w:val="22"/>
        </w:rPr>
        <w:t>e</w:t>
      </w:r>
      <w:r w:rsidR="00254024">
        <w:rPr>
          <w:rFonts w:cs="Arial"/>
          <w:szCs w:val="22"/>
        </w:rPr>
        <w:t xml:space="preserve"> en el apartado 3.c del RD 244/2019</w:t>
      </w:r>
      <w:r w:rsidR="00D41378">
        <w:rPr>
          <w:rStyle w:val="Refdenotaalpie"/>
          <w:rFonts w:cs="Arial"/>
          <w:szCs w:val="22"/>
        </w:rPr>
        <w:footnoteReference w:id="2"/>
      </w:r>
      <w:r w:rsidR="00254024">
        <w:rPr>
          <w:rFonts w:cs="Arial"/>
          <w:szCs w:val="22"/>
        </w:rPr>
        <w:t>)</w:t>
      </w:r>
      <w:r>
        <w:rPr>
          <w:rFonts w:cs="Arial"/>
          <w:szCs w:val="22"/>
        </w:rPr>
        <w:t xml:space="preserve"> y, </w:t>
      </w:r>
      <w:r w:rsidR="002A0B9B" w:rsidRPr="002A0B9B">
        <w:rPr>
          <w:rFonts w:cs="Arial"/>
          <w:szCs w:val="22"/>
        </w:rPr>
        <w:t xml:space="preserve"> </w:t>
      </w:r>
      <w:r w:rsidR="002A0B9B">
        <w:rPr>
          <w:rFonts w:cs="Arial"/>
          <w:szCs w:val="22"/>
        </w:rPr>
        <w:t>a excepción de las instalaciones de la sección primera del RAIPEE</w:t>
      </w:r>
      <w:r>
        <w:rPr>
          <w:rFonts w:cs="Arial"/>
          <w:szCs w:val="22"/>
        </w:rPr>
        <w:t>, el CIL, así como</w:t>
      </w:r>
      <w:r w:rsidRPr="00C33F54">
        <w:rPr>
          <w:rFonts w:cs="Arial"/>
          <w:szCs w:val="22"/>
        </w:rPr>
        <w:t xml:space="preserve"> la unidad de programación en la que solicita la </w:t>
      </w:r>
      <w:r>
        <w:rPr>
          <w:rFonts w:cs="Arial"/>
          <w:szCs w:val="22"/>
        </w:rPr>
        <w:t>inclusión</w:t>
      </w:r>
      <w:r w:rsidRPr="00C33F54">
        <w:rPr>
          <w:rFonts w:cs="Arial"/>
          <w:szCs w:val="22"/>
        </w:rPr>
        <w:t xml:space="preserve"> de la instalación. </w:t>
      </w:r>
    </w:p>
    <w:p w14:paraId="6A38B821" w14:textId="38443D4F" w:rsidR="00671317" w:rsidRDefault="00671317" w:rsidP="00671317">
      <w:pPr>
        <w:numPr>
          <w:ilvl w:val="0"/>
          <w:numId w:val="2"/>
        </w:numPr>
        <w:jc w:val="both"/>
        <w:rPr>
          <w:rFonts w:cs="Arial"/>
          <w:szCs w:val="22"/>
        </w:rPr>
      </w:pPr>
      <w:r>
        <w:rPr>
          <w:rFonts w:cs="Arial"/>
          <w:szCs w:val="22"/>
        </w:rPr>
        <w:t>La fecha para la que solicita el cambio.</w:t>
      </w:r>
    </w:p>
    <w:p w14:paraId="2CF0CBFA" w14:textId="0CB35E3D" w:rsidR="00731168" w:rsidRPr="00C33F54" w:rsidRDefault="00B83F82" w:rsidP="00671317">
      <w:pPr>
        <w:numPr>
          <w:ilvl w:val="0"/>
          <w:numId w:val="2"/>
        </w:numPr>
        <w:jc w:val="both"/>
        <w:rPr>
          <w:rFonts w:cs="Arial"/>
          <w:szCs w:val="22"/>
        </w:rPr>
      </w:pPr>
      <w:r>
        <w:rPr>
          <w:rFonts w:cs="Arial"/>
          <w:szCs w:val="22"/>
        </w:rPr>
        <w:t>En</w:t>
      </w:r>
      <w:r w:rsidR="00731168">
        <w:rPr>
          <w:rFonts w:cs="Arial"/>
          <w:szCs w:val="22"/>
        </w:rPr>
        <w:t xml:space="preserve"> cada caso, poder notarial para actuar como representante en nombre propio y por cuenta del titular</w:t>
      </w:r>
      <w:r w:rsidR="00A61643">
        <w:rPr>
          <w:rFonts w:cs="Arial"/>
          <w:szCs w:val="22"/>
        </w:rPr>
        <w:t>;</w:t>
      </w:r>
      <w:r w:rsidR="00731168">
        <w:rPr>
          <w:rFonts w:cs="Arial"/>
          <w:szCs w:val="22"/>
        </w:rPr>
        <w:t xml:space="preserve"> o declaración de contrato de comercialización de energía vertida</w:t>
      </w:r>
      <w:r w:rsidR="00A61643">
        <w:rPr>
          <w:rFonts w:cs="Arial"/>
          <w:szCs w:val="22"/>
        </w:rPr>
        <w:t>;</w:t>
      </w:r>
      <w:r w:rsidR="00731168">
        <w:rPr>
          <w:rFonts w:cs="Arial"/>
          <w:szCs w:val="22"/>
        </w:rPr>
        <w:t xml:space="preserve"> o declaración de delegación contractual de la responsabilidad del balance</w:t>
      </w:r>
      <w:r w:rsidR="00A61643">
        <w:rPr>
          <w:rFonts w:cs="Arial"/>
          <w:szCs w:val="22"/>
        </w:rPr>
        <w:t>;</w:t>
      </w:r>
      <w:r w:rsidR="00731168">
        <w:rPr>
          <w:rFonts w:cs="Arial"/>
          <w:szCs w:val="22"/>
        </w:rPr>
        <w:t xml:space="preserve"> o declaración de participación directa como titular.</w:t>
      </w:r>
    </w:p>
    <w:p w14:paraId="2F427C38" w14:textId="79B2FFC0" w:rsidR="00671317" w:rsidRPr="00C33F54" w:rsidRDefault="00671317" w:rsidP="00671317">
      <w:pPr>
        <w:numPr>
          <w:ilvl w:val="0"/>
          <w:numId w:val="2"/>
        </w:numPr>
        <w:jc w:val="both"/>
        <w:rPr>
          <w:rFonts w:cs="Arial"/>
          <w:szCs w:val="22"/>
        </w:rPr>
      </w:pPr>
      <w:r>
        <w:rPr>
          <w:rFonts w:cs="Arial"/>
          <w:szCs w:val="22"/>
        </w:rPr>
        <w:t>P</w:t>
      </w:r>
      <w:r w:rsidRPr="00C33F54">
        <w:rPr>
          <w:rFonts w:cs="Arial"/>
          <w:szCs w:val="22"/>
        </w:rPr>
        <w:t>oder de representación legal de los firmantes de la solicitud.</w:t>
      </w:r>
    </w:p>
    <w:p w14:paraId="24A42FE3" w14:textId="6AEC44AA" w:rsidR="00671317" w:rsidRPr="00C33F54" w:rsidRDefault="00671317" w:rsidP="00671317">
      <w:pPr>
        <w:numPr>
          <w:ilvl w:val="0"/>
          <w:numId w:val="2"/>
        </w:numPr>
        <w:jc w:val="both"/>
        <w:rPr>
          <w:rFonts w:cs="Arial"/>
          <w:szCs w:val="22"/>
        </w:rPr>
      </w:pPr>
      <w:r w:rsidRPr="00C33F54">
        <w:rPr>
          <w:rFonts w:cs="Arial"/>
          <w:szCs w:val="22"/>
        </w:rPr>
        <w:t>Cualquier otra documentación que sea necesaria para acreditar las condiciones que establezca la normativa vigente en cada momento.</w:t>
      </w:r>
    </w:p>
    <w:p w14:paraId="49CDCC24" w14:textId="77777777" w:rsidR="00671317" w:rsidRPr="00C33F54" w:rsidRDefault="00671317" w:rsidP="00671317">
      <w:pPr>
        <w:jc w:val="both"/>
        <w:rPr>
          <w:rFonts w:cs="Arial"/>
          <w:szCs w:val="22"/>
        </w:rPr>
      </w:pPr>
    </w:p>
    <w:p w14:paraId="771D4F26" w14:textId="77777777" w:rsidR="00671317" w:rsidRDefault="00671317" w:rsidP="00671317">
      <w:pPr>
        <w:jc w:val="both"/>
        <w:rPr>
          <w:color w:val="FF0000"/>
        </w:rPr>
      </w:pPr>
      <w:r w:rsidRPr="00C33F54">
        <w:rPr>
          <w:rFonts w:cs="Arial"/>
          <w:szCs w:val="22"/>
        </w:rPr>
        <w:t xml:space="preserve">Los documentos mencionados se presentarán según modelos </w:t>
      </w:r>
      <w:r>
        <w:rPr>
          <w:rFonts w:cs="Arial"/>
          <w:szCs w:val="22"/>
        </w:rPr>
        <w:t xml:space="preserve">definidos por el </w:t>
      </w:r>
      <w:r w:rsidRPr="00C33F54">
        <w:rPr>
          <w:rFonts w:cs="Arial"/>
          <w:szCs w:val="22"/>
        </w:rPr>
        <w:t xml:space="preserve">Operador del Sistema que estarán disponibles en </w:t>
      </w:r>
      <w:r>
        <w:rPr>
          <w:rFonts w:cs="Arial"/>
          <w:szCs w:val="22"/>
        </w:rPr>
        <w:t>su</w:t>
      </w:r>
      <w:r w:rsidRPr="00C33F54">
        <w:rPr>
          <w:rFonts w:cs="Arial"/>
          <w:szCs w:val="22"/>
        </w:rPr>
        <w:t xml:space="preserve"> página web</w:t>
      </w:r>
      <w:r>
        <w:rPr>
          <w:rFonts w:cs="Arial"/>
          <w:szCs w:val="22"/>
        </w:rPr>
        <w:t>, pudiendo ser</w:t>
      </w:r>
      <w:r w:rsidRPr="00C33F54">
        <w:rPr>
          <w:rFonts w:cs="Arial"/>
          <w:szCs w:val="22"/>
        </w:rPr>
        <w:t xml:space="preserve"> ficheros electrónicos con formato común o documentos con firma electrónica.</w:t>
      </w:r>
      <w:r w:rsidRPr="00B93475">
        <w:rPr>
          <w:color w:val="FF0000"/>
        </w:rPr>
        <w:t xml:space="preserve"> </w:t>
      </w:r>
    </w:p>
    <w:p w14:paraId="3A726F59" w14:textId="77777777" w:rsidR="00671317" w:rsidRDefault="00671317" w:rsidP="00671317">
      <w:pPr>
        <w:jc w:val="both"/>
        <w:rPr>
          <w:color w:val="FF0000"/>
        </w:rPr>
      </w:pPr>
    </w:p>
    <w:p w14:paraId="53267DA0" w14:textId="47F87C12" w:rsidR="00671317" w:rsidRDefault="00671317" w:rsidP="00671317">
      <w:pPr>
        <w:jc w:val="both"/>
        <w:rPr>
          <w:rFonts w:cs="Arial"/>
          <w:szCs w:val="22"/>
        </w:rPr>
      </w:pPr>
      <w:r>
        <w:rPr>
          <w:rFonts w:cs="Arial"/>
          <w:szCs w:val="22"/>
        </w:rPr>
        <w:t>2.</w:t>
      </w:r>
      <w:r w:rsidR="00F81CC3">
        <w:rPr>
          <w:rFonts w:cs="Arial"/>
          <w:szCs w:val="22"/>
        </w:rPr>
        <w:t xml:space="preserve"> Los representantes de referencia e</w:t>
      </w:r>
      <w:r w:rsidRPr="00B93475">
        <w:rPr>
          <w:rFonts w:cs="Arial"/>
          <w:szCs w:val="22"/>
        </w:rPr>
        <w:t xml:space="preserve">starán exentos del cumplimiento de lo indicado </w:t>
      </w:r>
      <w:r>
        <w:rPr>
          <w:rFonts w:cs="Arial"/>
          <w:szCs w:val="22"/>
        </w:rPr>
        <w:t>en el apartado anterior</w:t>
      </w:r>
      <w:r w:rsidR="00A61643">
        <w:rPr>
          <w:rFonts w:cs="Arial"/>
          <w:szCs w:val="22"/>
        </w:rPr>
        <w:t>.</w:t>
      </w:r>
      <w:r w:rsidRPr="00B93475">
        <w:rPr>
          <w:rFonts w:cs="Arial"/>
          <w:szCs w:val="22"/>
        </w:rPr>
        <w:t xml:space="preserve"> En este caso, el Operador del Sistema </w:t>
      </w:r>
      <w:r>
        <w:rPr>
          <w:rFonts w:cs="Arial"/>
          <w:szCs w:val="22"/>
        </w:rPr>
        <w:t>comunicará a</w:t>
      </w:r>
      <w:r w:rsidRPr="00B93475">
        <w:rPr>
          <w:rFonts w:cs="Arial"/>
          <w:szCs w:val="22"/>
        </w:rPr>
        <w:t xml:space="preserve"> </w:t>
      </w:r>
      <w:r>
        <w:rPr>
          <w:rFonts w:cs="Arial"/>
          <w:szCs w:val="22"/>
        </w:rPr>
        <w:t>qué comercializador de referencia corresponde</w:t>
      </w:r>
      <w:r w:rsidRPr="00B93475">
        <w:rPr>
          <w:rFonts w:cs="Arial"/>
          <w:szCs w:val="22"/>
        </w:rPr>
        <w:t xml:space="preserve"> la representación de aquellas instalaciones que no cuenten </w:t>
      </w:r>
      <w:r>
        <w:rPr>
          <w:rFonts w:cs="Arial"/>
          <w:szCs w:val="22"/>
        </w:rPr>
        <w:t xml:space="preserve">con </w:t>
      </w:r>
      <w:r w:rsidRPr="00B93475">
        <w:rPr>
          <w:rFonts w:cs="Arial"/>
          <w:szCs w:val="22"/>
        </w:rPr>
        <w:t>un representante</w:t>
      </w:r>
      <w:r>
        <w:rPr>
          <w:rFonts w:cs="Arial"/>
          <w:szCs w:val="22"/>
        </w:rPr>
        <w:t xml:space="preserve"> de acuerdo a lo establecido en los citados apartados 2 y 3 del artículo 53 </w:t>
      </w:r>
      <w:r w:rsidR="001B4F19" w:rsidRPr="001B4F19">
        <w:rPr>
          <w:rFonts w:cs="Arial"/>
          <w:szCs w:val="22"/>
        </w:rPr>
        <w:t>del RD 413/2014, que no cuente con un comercializador de venta y que no actúen directamente en el mercado</w:t>
      </w:r>
      <w:r w:rsidR="001B4F19">
        <w:rPr>
          <w:rFonts w:cs="Arial"/>
          <w:szCs w:val="22"/>
        </w:rPr>
        <w:t xml:space="preserve">, </w:t>
      </w:r>
      <w:r>
        <w:rPr>
          <w:rFonts w:cs="Arial"/>
          <w:szCs w:val="22"/>
        </w:rPr>
        <w:t xml:space="preserve">así como los datos de la empresa titular para que la comercializadora pueda </w:t>
      </w:r>
      <w:r w:rsidRPr="00547D3F">
        <w:rPr>
          <w:rFonts w:cs="Arial"/>
          <w:szCs w:val="22"/>
        </w:rPr>
        <w:t>proceder al contacto con el titular de la instalación de producción</w:t>
      </w:r>
      <w:ins w:id="6" w:author="Red Eléctrica" w:date="2022-10-25T18:00:00Z">
        <w:r w:rsidR="005E1FFA">
          <w:rPr>
            <w:rFonts w:cs="Arial"/>
            <w:szCs w:val="22"/>
          </w:rPr>
          <w:t xml:space="preserve"> o almacenamiento</w:t>
        </w:r>
      </w:ins>
      <w:r w:rsidRPr="00547D3F">
        <w:rPr>
          <w:rFonts w:cs="Arial"/>
          <w:szCs w:val="22"/>
        </w:rPr>
        <w:t>.</w:t>
      </w:r>
    </w:p>
    <w:p w14:paraId="06AE4A3B" w14:textId="77777777" w:rsidR="00671317" w:rsidRDefault="00671317" w:rsidP="00671317">
      <w:pPr>
        <w:jc w:val="both"/>
        <w:rPr>
          <w:rFonts w:cs="Arial"/>
          <w:szCs w:val="22"/>
        </w:rPr>
      </w:pPr>
    </w:p>
    <w:p w14:paraId="67626A82" w14:textId="77777777" w:rsidR="00671317" w:rsidRDefault="00671317" w:rsidP="00671317">
      <w:pPr>
        <w:jc w:val="both"/>
        <w:rPr>
          <w:rFonts w:cs="Arial"/>
          <w:szCs w:val="22"/>
        </w:rPr>
      </w:pPr>
      <w:r>
        <w:rPr>
          <w:rFonts w:cs="Arial"/>
          <w:szCs w:val="22"/>
        </w:rPr>
        <w:t>3. E</w:t>
      </w:r>
      <w:r w:rsidRPr="009E1CFD">
        <w:rPr>
          <w:rFonts w:cs="Arial"/>
          <w:szCs w:val="22"/>
        </w:rPr>
        <w:t xml:space="preserve">l cambio de Sujeto de Liquidación de una instalación no extinguirá las obligaciones de pago que hubiera contraído el </w:t>
      </w:r>
      <w:r>
        <w:rPr>
          <w:rFonts w:cs="Arial"/>
          <w:szCs w:val="22"/>
        </w:rPr>
        <w:t xml:space="preserve">sujeto de liquidación </w:t>
      </w:r>
      <w:r w:rsidRPr="009E1CFD">
        <w:rPr>
          <w:rFonts w:cs="Arial"/>
          <w:szCs w:val="22"/>
        </w:rPr>
        <w:t>anterior,</w:t>
      </w:r>
      <w:r>
        <w:rPr>
          <w:rFonts w:cs="Arial"/>
          <w:szCs w:val="22"/>
        </w:rPr>
        <w:t xml:space="preserve"> así como las que contrajera en el futuro por liquidaciones pendientes que afecten el periodo en el que era el sujeto de liquidación y se mantendrá</w:t>
      </w:r>
      <w:r w:rsidRPr="009E1CFD">
        <w:rPr>
          <w:rFonts w:cs="Arial"/>
          <w:szCs w:val="22"/>
        </w:rPr>
        <w:t xml:space="preserve"> la posibilidad de suspensión de las instalaciones del </w:t>
      </w:r>
      <w:r>
        <w:rPr>
          <w:rFonts w:cs="Arial"/>
          <w:szCs w:val="22"/>
        </w:rPr>
        <w:t xml:space="preserve">sujeto de liquidación </w:t>
      </w:r>
      <w:r w:rsidRPr="009E1CFD">
        <w:rPr>
          <w:rFonts w:cs="Arial"/>
          <w:szCs w:val="22"/>
        </w:rPr>
        <w:t>en los casos y condiciones previstas en los procedimientos de operación. Durante el periodo de suspensión</w:t>
      </w:r>
      <w:r>
        <w:rPr>
          <w:rFonts w:cs="Arial"/>
          <w:szCs w:val="22"/>
        </w:rPr>
        <w:t>,</w:t>
      </w:r>
      <w:r w:rsidRPr="009E1CFD">
        <w:rPr>
          <w:rFonts w:cs="Arial"/>
          <w:szCs w:val="22"/>
        </w:rPr>
        <w:t xml:space="preserve"> la energía vertida se liquidará a precio de desvío.</w:t>
      </w:r>
    </w:p>
    <w:p w14:paraId="459CFC74" w14:textId="77777777" w:rsidR="00671317" w:rsidRDefault="00671317" w:rsidP="00671317">
      <w:pPr>
        <w:jc w:val="both"/>
        <w:rPr>
          <w:rFonts w:cs="Arial"/>
          <w:szCs w:val="22"/>
        </w:rPr>
      </w:pPr>
    </w:p>
    <w:p w14:paraId="328DD851" w14:textId="617CD847" w:rsidR="00671317" w:rsidRDefault="00671317" w:rsidP="00671317">
      <w:pPr>
        <w:jc w:val="both"/>
        <w:rPr>
          <w:rFonts w:cs="Arial"/>
          <w:szCs w:val="22"/>
        </w:rPr>
      </w:pPr>
      <w:r>
        <w:rPr>
          <w:rFonts w:cs="Arial"/>
          <w:szCs w:val="22"/>
        </w:rPr>
        <w:t>4. Cuando un representante, sea o no sujeto de liquidación, desee dejar de representar a un titular de instalaciones, deberá solicitar el cese de la representación, en los mismos plazos que las altas de representación. En ese caso, las instalaciones pasarán a ser representadas, en su caso, por el comercializador de referencia, a no ser que hubiera otro representante al que se le haya aceptado el alta de la representación de esas instalaciones para la misma fecha</w:t>
      </w:r>
      <w:r w:rsidR="00BA37A3">
        <w:rPr>
          <w:rFonts w:cs="Arial"/>
          <w:szCs w:val="22"/>
        </w:rPr>
        <w:t xml:space="preserve"> o </w:t>
      </w:r>
      <w:del w:id="7" w:author="Red Eléctrica" w:date="2022-10-25T18:00:00Z">
        <w:r w:rsidR="00BA37A3" w:rsidRPr="001B4F19">
          <w:rPr>
            <w:rFonts w:cs="Arial"/>
            <w:szCs w:val="22"/>
          </w:rPr>
          <w:delText xml:space="preserve">no </w:delText>
        </w:r>
      </w:del>
      <w:r w:rsidR="00BA37A3" w:rsidRPr="001B4F19">
        <w:rPr>
          <w:rFonts w:cs="Arial"/>
          <w:szCs w:val="22"/>
        </w:rPr>
        <w:t xml:space="preserve">cuente con un comercializador de venta </w:t>
      </w:r>
      <w:r w:rsidR="00BA37A3">
        <w:rPr>
          <w:rFonts w:cs="Arial"/>
          <w:szCs w:val="22"/>
        </w:rPr>
        <w:t>o</w:t>
      </w:r>
      <w:r w:rsidR="00BA37A3" w:rsidRPr="001B4F19">
        <w:rPr>
          <w:rFonts w:cs="Arial"/>
          <w:szCs w:val="22"/>
        </w:rPr>
        <w:t xml:space="preserve"> bien la instalación haya solicitado vender directamente en el mercado</w:t>
      </w:r>
      <w:r>
        <w:rPr>
          <w:rFonts w:cs="Arial"/>
          <w:szCs w:val="22"/>
        </w:rPr>
        <w:t>.</w:t>
      </w:r>
      <w:r w:rsidRPr="00DF1270">
        <w:t xml:space="preserve"> </w:t>
      </w:r>
      <w:r>
        <w:rPr>
          <w:rFonts w:cs="Arial"/>
          <w:szCs w:val="22"/>
        </w:rPr>
        <w:t>El comercializado</w:t>
      </w:r>
      <w:r w:rsidRPr="00DF1270">
        <w:rPr>
          <w:rFonts w:cs="Arial"/>
          <w:szCs w:val="22"/>
        </w:rPr>
        <w:t>r de referencia</w:t>
      </w:r>
      <w:r>
        <w:rPr>
          <w:rFonts w:cs="Arial"/>
          <w:szCs w:val="22"/>
        </w:rPr>
        <w:t xml:space="preserve"> </w:t>
      </w:r>
      <w:r w:rsidRPr="00DF1270">
        <w:rPr>
          <w:rFonts w:cs="Arial"/>
          <w:szCs w:val="22"/>
        </w:rPr>
        <w:t xml:space="preserve">recibirá la información necesaria </w:t>
      </w:r>
      <w:r>
        <w:rPr>
          <w:rFonts w:cs="Arial"/>
          <w:szCs w:val="22"/>
        </w:rPr>
        <w:t>para</w:t>
      </w:r>
      <w:r w:rsidRPr="00DF1270">
        <w:rPr>
          <w:rFonts w:cs="Arial"/>
          <w:szCs w:val="22"/>
        </w:rPr>
        <w:t xml:space="preserve"> desempeñar sus funciones con un</w:t>
      </w:r>
      <w:r>
        <w:rPr>
          <w:rFonts w:cs="Arial"/>
          <w:szCs w:val="22"/>
        </w:rPr>
        <w:t>a</w:t>
      </w:r>
      <w:r w:rsidRPr="00DF1270">
        <w:rPr>
          <w:rFonts w:cs="Arial"/>
          <w:szCs w:val="22"/>
        </w:rPr>
        <w:t xml:space="preserve"> antelación mínima de </w:t>
      </w:r>
      <w:r w:rsidR="00A61643">
        <w:rPr>
          <w:rFonts w:cs="Arial"/>
          <w:szCs w:val="22"/>
        </w:rPr>
        <w:t xml:space="preserve">2 </w:t>
      </w:r>
      <w:r w:rsidRPr="00DF1270">
        <w:rPr>
          <w:rFonts w:cs="Arial"/>
          <w:szCs w:val="22"/>
        </w:rPr>
        <w:t xml:space="preserve">días </w:t>
      </w:r>
      <w:r w:rsidR="001B4F19">
        <w:rPr>
          <w:rFonts w:cs="Arial"/>
          <w:szCs w:val="22"/>
        </w:rPr>
        <w:t xml:space="preserve">hábiles </w:t>
      </w:r>
      <w:r w:rsidRPr="00DF1270">
        <w:rPr>
          <w:rFonts w:cs="Arial"/>
          <w:szCs w:val="22"/>
        </w:rPr>
        <w:t>respecto al inicio efectivo de su representación.</w:t>
      </w:r>
    </w:p>
    <w:p w14:paraId="147E27EA" w14:textId="77777777" w:rsidR="001B4F19" w:rsidRDefault="001B4F19" w:rsidP="00671317">
      <w:pPr>
        <w:jc w:val="both"/>
        <w:rPr>
          <w:rFonts w:cs="Arial"/>
          <w:szCs w:val="22"/>
        </w:rPr>
      </w:pPr>
    </w:p>
    <w:p w14:paraId="06B05DAB" w14:textId="1A223DC8" w:rsidR="00671317" w:rsidRDefault="001B4F19" w:rsidP="0031664C">
      <w:pPr>
        <w:jc w:val="both"/>
        <w:rPr>
          <w:rFonts w:cs="Arial"/>
          <w:szCs w:val="22"/>
        </w:rPr>
      </w:pPr>
      <w:r w:rsidRPr="001B4F19">
        <w:rPr>
          <w:rFonts w:cs="Arial"/>
          <w:szCs w:val="22"/>
        </w:rPr>
        <w:t>5. Cuando un comercializador de venta, desee dejar de comercializar a un titular de instalaciones, deberá solicitar el cese de la comercialización, en los mismos plazos que las altas de comercialización. En ese caso, las instalaciones pasarán a ser representadas, en su caso, por el comercializador de referencia, a no ser que hubiera otro representante o comercializador de venta al que se le haya aceptado el alta de esas instalaciones para la misma fecha, o bien la instalación haya solicitado vender directamente en el mercado. El comercializador de referencia recibirá la información necesaria para desempeñar sus funciones con una antelación mínima de 2 días hábiles respecto al inicio efectivo de su representación.</w:t>
      </w:r>
    </w:p>
    <w:p w14:paraId="2EA8EE3C" w14:textId="77777777" w:rsidR="00BA37A3" w:rsidRDefault="00BA37A3" w:rsidP="0031664C">
      <w:pPr>
        <w:jc w:val="both"/>
        <w:rPr>
          <w:rFonts w:cs="Arial"/>
          <w:szCs w:val="22"/>
        </w:rPr>
      </w:pPr>
    </w:p>
    <w:p w14:paraId="37060C1D" w14:textId="77777777" w:rsidR="00671317" w:rsidRDefault="00671317" w:rsidP="00671317">
      <w:pPr>
        <w:ind w:left="360"/>
        <w:jc w:val="both"/>
        <w:rPr>
          <w:rFonts w:cs="Arial"/>
          <w:szCs w:val="22"/>
        </w:rPr>
      </w:pPr>
    </w:p>
    <w:p w14:paraId="7E0B87B4" w14:textId="12C24A4A" w:rsidR="00671317" w:rsidRPr="00C33F54" w:rsidRDefault="00671317" w:rsidP="00671317">
      <w:pPr>
        <w:jc w:val="both"/>
        <w:rPr>
          <w:rFonts w:cs="Arial"/>
          <w:b/>
          <w:szCs w:val="22"/>
        </w:rPr>
      </w:pPr>
      <w:r>
        <w:rPr>
          <w:rFonts w:cs="Arial"/>
          <w:b/>
          <w:szCs w:val="22"/>
        </w:rPr>
        <w:t>7</w:t>
      </w:r>
      <w:r w:rsidRPr="00C33F54">
        <w:rPr>
          <w:rFonts w:cs="Arial"/>
          <w:b/>
          <w:szCs w:val="22"/>
        </w:rPr>
        <w:t xml:space="preserve">. </w:t>
      </w:r>
      <w:r w:rsidR="00674DF5">
        <w:rPr>
          <w:rFonts w:cs="Arial"/>
          <w:b/>
          <w:szCs w:val="22"/>
        </w:rPr>
        <w:t>Cambio de representante directo</w:t>
      </w:r>
    </w:p>
    <w:p w14:paraId="1B61F60F" w14:textId="77777777" w:rsidR="00671317" w:rsidRPr="009E1CFD" w:rsidRDefault="00671317" w:rsidP="00671317">
      <w:pPr>
        <w:ind w:left="360"/>
        <w:jc w:val="both"/>
        <w:rPr>
          <w:rFonts w:cs="Arial"/>
          <w:szCs w:val="22"/>
        </w:rPr>
      </w:pPr>
    </w:p>
    <w:p w14:paraId="1829660F" w14:textId="77777777" w:rsidR="00671317" w:rsidRPr="00C33F54" w:rsidRDefault="00671317" w:rsidP="00671317">
      <w:pPr>
        <w:jc w:val="both"/>
        <w:rPr>
          <w:rFonts w:cs="Arial"/>
          <w:szCs w:val="22"/>
        </w:rPr>
      </w:pPr>
      <w:r>
        <w:rPr>
          <w:rFonts w:cs="Arial"/>
          <w:szCs w:val="22"/>
        </w:rPr>
        <w:t>En caso de cambio de representante directo de un titular sin cambio de sujeto de liquidación, e</w:t>
      </w:r>
      <w:r w:rsidRPr="00C33F54">
        <w:rPr>
          <w:rFonts w:cs="Arial"/>
          <w:szCs w:val="22"/>
        </w:rPr>
        <w:t xml:space="preserve">l nuevo </w:t>
      </w:r>
      <w:r>
        <w:rPr>
          <w:rFonts w:cs="Arial"/>
          <w:szCs w:val="22"/>
        </w:rPr>
        <w:t>representante directo</w:t>
      </w:r>
      <w:r w:rsidRPr="00C33F54">
        <w:rPr>
          <w:rFonts w:cs="Arial"/>
          <w:szCs w:val="22"/>
        </w:rPr>
        <w:t xml:space="preserve"> aportará al </w:t>
      </w:r>
      <w:r>
        <w:rPr>
          <w:rFonts w:cs="Arial"/>
          <w:szCs w:val="22"/>
        </w:rPr>
        <w:t>Operador del Sistema</w:t>
      </w:r>
      <w:r w:rsidRPr="00C33F54">
        <w:rPr>
          <w:rFonts w:cs="Arial"/>
          <w:szCs w:val="22"/>
        </w:rPr>
        <w:t xml:space="preserve"> la siguiente información:</w:t>
      </w:r>
    </w:p>
    <w:p w14:paraId="073D014E" w14:textId="77777777" w:rsidR="00671317" w:rsidRPr="00C33F54" w:rsidRDefault="00671317" w:rsidP="00671317">
      <w:pPr>
        <w:jc w:val="both"/>
        <w:rPr>
          <w:rFonts w:cs="Arial"/>
          <w:szCs w:val="22"/>
        </w:rPr>
      </w:pPr>
    </w:p>
    <w:p w14:paraId="4A67B51F" w14:textId="77777777" w:rsidR="00671317" w:rsidRDefault="00671317" w:rsidP="00671317">
      <w:pPr>
        <w:numPr>
          <w:ilvl w:val="0"/>
          <w:numId w:val="4"/>
        </w:numPr>
        <w:jc w:val="both"/>
        <w:rPr>
          <w:rFonts w:cs="Arial"/>
          <w:szCs w:val="22"/>
        </w:rPr>
      </w:pPr>
      <w:r w:rsidRPr="003F2503">
        <w:rPr>
          <w:rFonts w:cs="Arial"/>
          <w:szCs w:val="22"/>
        </w:rPr>
        <w:t>La fecha para la que solicita el cambio.</w:t>
      </w:r>
    </w:p>
    <w:p w14:paraId="079C516A" w14:textId="77777777" w:rsidR="00671317" w:rsidRPr="003F2503" w:rsidRDefault="00671317" w:rsidP="00671317">
      <w:pPr>
        <w:numPr>
          <w:ilvl w:val="0"/>
          <w:numId w:val="4"/>
        </w:numPr>
        <w:jc w:val="both"/>
        <w:rPr>
          <w:rFonts w:cs="Arial"/>
          <w:szCs w:val="22"/>
        </w:rPr>
      </w:pPr>
      <w:r w:rsidRPr="003F2503">
        <w:rPr>
          <w:rFonts w:cs="Arial"/>
          <w:szCs w:val="22"/>
        </w:rPr>
        <w:t xml:space="preserve">En su caso, poder notarial para actuar como representante en nombre </w:t>
      </w:r>
      <w:r>
        <w:rPr>
          <w:rFonts w:cs="Arial"/>
          <w:szCs w:val="22"/>
        </w:rPr>
        <w:t>ajeno</w:t>
      </w:r>
      <w:r w:rsidRPr="003F2503">
        <w:rPr>
          <w:rFonts w:cs="Arial"/>
          <w:szCs w:val="22"/>
        </w:rPr>
        <w:t xml:space="preserve"> y por cuenta </w:t>
      </w:r>
      <w:r>
        <w:rPr>
          <w:rFonts w:cs="Arial"/>
          <w:szCs w:val="22"/>
        </w:rPr>
        <w:t>ajena</w:t>
      </w:r>
      <w:r w:rsidRPr="003F2503">
        <w:rPr>
          <w:rFonts w:cs="Arial"/>
          <w:szCs w:val="22"/>
        </w:rPr>
        <w:t xml:space="preserve">. </w:t>
      </w:r>
    </w:p>
    <w:p w14:paraId="12EBF93F" w14:textId="77777777" w:rsidR="00671317" w:rsidRPr="00C33F54" w:rsidRDefault="00671317" w:rsidP="00671317">
      <w:pPr>
        <w:numPr>
          <w:ilvl w:val="0"/>
          <w:numId w:val="4"/>
        </w:numPr>
        <w:jc w:val="both"/>
        <w:rPr>
          <w:rFonts w:cs="Arial"/>
          <w:szCs w:val="22"/>
        </w:rPr>
      </w:pPr>
      <w:r>
        <w:rPr>
          <w:rFonts w:cs="Arial"/>
          <w:szCs w:val="22"/>
        </w:rPr>
        <w:t>P</w:t>
      </w:r>
      <w:r w:rsidRPr="00C33F54">
        <w:rPr>
          <w:rFonts w:cs="Arial"/>
          <w:szCs w:val="22"/>
        </w:rPr>
        <w:t>oder de representación legal de los firmantes de la solicitud.</w:t>
      </w:r>
    </w:p>
    <w:p w14:paraId="01C5A009" w14:textId="77777777" w:rsidR="00671317" w:rsidRPr="00C33F54" w:rsidRDefault="00671317" w:rsidP="00671317">
      <w:pPr>
        <w:numPr>
          <w:ilvl w:val="0"/>
          <w:numId w:val="4"/>
        </w:numPr>
        <w:jc w:val="both"/>
        <w:rPr>
          <w:rFonts w:cs="Arial"/>
          <w:szCs w:val="22"/>
        </w:rPr>
      </w:pPr>
      <w:r w:rsidRPr="00C33F54">
        <w:rPr>
          <w:rFonts w:cs="Arial"/>
          <w:szCs w:val="22"/>
        </w:rPr>
        <w:t>Cualquier otra documentación que sea necesaria para acreditar las condiciones que establezca la normativa vigente en cada momento.</w:t>
      </w:r>
    </w:p>
    <w:p w14:paraId="15992AF3" w14:textId="77777777" w:rsidR="00671317" w:rsidRPr="00C33F54" w:rsidRDefault="00671317" w:rsidP="00671317">
      <w:pPr>
        <w:jc w:val="both"/>
        <w:rPr>
          <w:rFonts w:cs="Arial"/>
          <w:szCs w:val="22"/>
        </w:rPr>
      </w:pPr>
    </w:p>
    <w:p w14:paraId="3011702B" w14:textId="77777777" w:rsidR="00671317" w:rsidRPr="00C33F54" w:rsidRDefault="00671317" w:rsidP="00671317">
      <w:pPr>
        <w:jc w:val="both"/>
        <w:rPr>
          <w:rFonts w:cs="Arial"/>
          <w:szCs w:val="22"/>
        </w:rPr>
      </w:pPr>
      <w:r w:rsidRPr="00C33F54">
        <w:rPr>
          <w:rFonts w:cs="Arial"/>
          <w:szCs w:val="22"/>
        </w:rPr>
        <w:t xml:space="preserve">Los documentos mencionados se presentarán según modelos </w:t>
      </w:r>
      <w:r>
        <w:rPr>
          <w:rFonts w:cs="Arial"/>
          <w:szCs w:val="22"/>
        </w:rPr>
        <w:t xml:space="preserve">definidos por el </w:t>
      </w:r>
      <w:r w:rsidRPr="00C33F54">
        <w:rPr>
          <w:rFonts w:cs="Arial"/>
          <w:szCs w:val="22"/>
        </w:rPr>
        <w:t xml:space="preserve">Operador del Sistema que estarán disponibles en </w:t>
      </w:r>
      <w:r>
        <w:rPr>
          <w:rFonts w:cs="Arial"/>
          <w:szCs w:val="22"/>
        </w:rPr>
        <w:t>su</w:t>
      </w:r>
      <w:r w:rsidRPr="00C33F54">
        <w:rPr>
          <w:rFonts w:cs="Arial"/>
          <w:szCs w:val="22"/>
        </w:rPr>
        <w:t xml:space="preserve"> página web</w:t>
      </w:r>
      <w:r>
        <w:rPr>
          <w:rFonts w:cs="Arial"/>
          <w:szCs w:val="22"/>
        </w:rPr>
        <w:t>, pudiendo ser</w:t>
      </w:r>
      <w:r w:rsidRPr="00C33F54">
        <w:rPr>
          <w:rFonts w:cs="Arial"/>
          <w:szCs w:val="22"/>
        </w:rPr>
        <w:t xml:space="preserve"> ficheros electrónicos con formato común o documentos con firma electrónica.</w:t>
      </w:r>
    </w:p>
    <w:p w14:paraId="2808DB78" w14:textId="77777777" w:rsidR="00671317" w:rsidRPr="00C33F54" w:rsidRDefault="00671317" w:rsidP="00671317">
      <w:pPr>
        <w:jc w:val="both"/>
        <w:rPr>
          <w:rFonts w:cs="Arial"/>
          <w:szCs w:val="22"/>
        </w:rPr>
      </w:pPr>
    </w:p>
    <w:p w14:paraId="76D846C2" w14:textId="77777777" w:rsidR="00671317" w:rsidRPr="00C33F54" w:rsidRDefault="00671317" w:rsidP="00671317">
      <w:pPr>
        <w:jc w:val="both"/>
        <w:rPr>
          <w:rFonts w:cs="Arial"/>
          <w:b/>
          <w:szCs w:val="22"/>
        </w:rPr>
      </w:pPr>
    </w:p>
    <w:p w14:paraId="621F7B35" w14:textId="239EF9EA" w:rsidR="00671317" w:rsidRPr="00C33F54" w:rsidRDefault="00671317" w:rsidP="00671317">
      <w:pPr>
        <w:jc w:val="both"/>
        <w:rPr>
          <w:rFonts w:cs="Arial"/>
          <w:b/>
          <w:szCs w:val="22"/>
        </w:rPr>
      </w:pPr>
      <w:r w:rsidRPr="00C33F54">
        <w:rPr>
          <w:rFonts w:cs="Arial"/>
          <w:b/>
          <w:szCs w:val="22"/>
        </w:rPr>
        <w:t xml:space="preserve">8. </w:t>
      </w:r>
      <w:r w:rsidR="00674DF5">
        <w:rPr>
          <w:rFonts w:cs="Arial"/>
          <w:b/>
          <w:szCs w:val="22"/>
        </w:rPr>
        <w:t>Aplicación de cambios normativos</w:t>
      </w:r>
    </w:p>
    <w:p w14:paraId="6CC68E79" w14:textId="77777777" w:rsidR="00671317" w:rsidRPr="00C33F54" w:rsidRDefault="00671317" w:rsidP="00671317">
      <w:pPr>
        <w:jc w:val="both"/>
        <w:rPr>
          <w:rFonts w:cs="Arial"/>
          <w:szCs w:val="22"/>
        </w:rPr>
      </w:pPr>
    </w:p>
    <w:p w14:paraId="18549937" w14:textId="1F744816" w:rsidR="00671317" w:rsidRPr="00573681" w:rsidRDefault="00671317" w:rsidP="00671317">
      <w:pPr>
        <w:jc w:val="both"/>
        <w:rPr>
          <w:rFonts w:cs="Arial"/>
          <w:szCs w:val="22"/>
        </w:rPr>
      </w:pPr>
      <w:r>
        <w:rPr>
          <w:rFonts w:cs="Arial"/>
          <w:szCs w:val="22"/>
        </w:rPr>
        <w:t>E</w:t>
      </w:r>
      <w:r w:rsidRPr="00C33F54">
        <w:rPr>
          <w:rFonts w:cs="Arial"/>
          <w:szCs w:val="22"/>
        </w:rPr>
        <w:t xml:space="preserve">l </w:t>
      </w:r>
      <w:r>
        <w:rPr>
          <w:rFonts w:cs="Arial"/>
          <w:szCs w:val="22"/>
        </w:rPr>
        <w:t>Operador del Sistema</w:t>
      </w:r>
      <w:r w:rsidRPr="00C33F54">
        <w:rPr>
          <w:rFonts w:cs="Arial"/>
          <w:szCs w:val="22"/>
        </w:rPr>
        <w:t xml:space="preserve"> </w:t>
      </w:r>
      <w:r>
        <w:rPr>
          <w:rFonts w:cs="Arial"/>
          <w:szCs w:val="22"/>
        </w:rPr>
        <w:t xml:space="preserve">podrá </w:t>
      </w:r>
      <w:r w:rsidRPr="00C33F54">
        <w:rPr>
          <w:rFonts w:cs="Arial"/>
          <w:szCs w:val="22"/>
        </w:rPr>
        <w:t xml:space="preserve">realizar cambios </w:t>
      </w:r>
      <w:r>
        <w:rPr>
          <w:rFonts w:cs="Arial"/>
          <w:szCs w:val="22"/>
        </w:rPr>
        <w:t xml:space="preserve">de sujeto de liquidación o de asignación de instalaciones a unidades de programación </w:t>
      </w:r>
      <w:r w:rsidRPr="00C33F54">
        <w:rPr>
          <w:rFonts w:cs="Arial"/>
          <w:szCs w:val="22"/>
        </w:rPr>
        <w:t xml:space="preserve">sin </w:t>
      </w:r>
      <w:r>
        <w:rPr>
          <w:rFonts w:cs="Arial"/>
          <w:szCs w:val="22"/>
        </w:rPr>
        <w:t xml:space="preserve">el trámite de </w:t>
      </w:r>
      <w:r w:rsidRPr="00C33F54">
        <w:rPr>
          <w:rFonts w:cs="Arial"/>
          <w:szCs w:val="22"/>
        </w:rPr>
        <w:t>solicitud</w:t>
      </w:r>
      <w:r>
        <w:rPr>
          <w:rFonts w:cs="Arial"/>
          <w:szCs w:val="22"/>
        </w:rPr>
        <w:t xml:space="preserve"> en los casos de cambios fijados en la </w:t>
      </w:r>
      <w:r w:rsidRPr="00C33F54">
        <w:rPr>
          <w:rFonts w:cs="Arial"/>
          <w:szCs w:val="22"/>
        </w:rPr>
        <w:t>normativ</w:t>
      </w:r>
      <w:r>
        <w:rPr>
          <w:rFonts w:cs="Arial"/>
          <w:szCs w:val="22"/>
        </w:rPr>
        <w:t>a de liquidación de instalaciones de producción</w:t>
      </w:r>
      <w:r w:rsidR="005E1FFA">
        <w:rPr>
          <w:rFonts w:cs="Arial"/>
          <w:szCs w:val="22"/>
        </w:rPr>
        <w:t xml:space="preserve"> </w:t>
      </w:r>
      <w:ins w:id="8" w:author="Red Eléctrica" w:date="2022-10-25T18:00:00Z">
        <w:r w:rsidR="005E1FFA">
          <w:rPr>
            <w:rFonts w:cs="Arial"/>
            <w:szCs w:val="22"/>
          </w:rPr>
          <w:t>o almacenamiento</w:t>
        </w:r>
        <w:r>
          <w:rPr>
            <w:rFonts w:cs="Arial"/>
            <w:szCs w:val="22"/>
          </w:rPr>
          <w:t xml:space="preserve"> </w:t>
        </w:r>
      </w:ins>
      <w:r>
        <w:rPr>
          <w:rFonts w:cs="Arial"/>
          <w:szCs w:val="22"/>
        </w:rPr>
        <w:t>y en los términos que se determinen en dicha normativa.</w:t>
      </w:r>
    </w:p>
    <w:p w14:paraId="0086A422" w14:textId="77777777" w:rsidR="00671317" w:rsidRDefault="00671317" w:rsidP="00671317">
      <w:pPr>
        <w:jc w:val="both"/>
        <w:rPr>
          <w:rFonts w:cs="Arial"/>
          <w:szCs w:val="22"/>
        </w:rPr>
      </w:pPr>
    </w:p>
    <w:p w14:paraId="485354F6" w14:textId="77777777" w:rsidR="00671317" w:rsidRDefault="00671317" w:rsidP="00671317">
      <w:pPr>
        <w:jc w:val="both"/>
        <w:rPr>
          <w:rFonts w:cs="Arial"/>
          <w:szCs w:val="22"/>
        </w:rPr>
      </w:pPr>
      <w:r>
        <w:rPr>
          <w:rFonts w:cs="Arial"/>
          <w:szCs w:val="22"/>
        </w:rPr>
        <w:t>El Operador del Sistema comunicará</w:t>
      </w:r>
      <w:r w:rsidRPr="00A03113">
        <w:rPr>
          <w:rFonts w:cs="Arial"/>
          <w:szCs w:val="22"/>
        </w:rPr>
        <w:t xml:space="preserve"> </w:t>
      </w:r>
      <w:r>
        <w:rPr>
          <w:rFonts w:cs="Arial"/>
          <w:szCs w:val="22"/>
        </w:rPr>
        <w:t>a los agentes afectados y a la Comisión Nacional de los Mercados y de la Competencia la aplicación de este apartado y el motivo en un plazo máximo de cinco días hábiles.</w:t>
      </w:r>
    </w:p>
    <w:p w14:paraId="3FEF4C71" w14:textId="77777777" w:rsidR="00671317" w:rsidRPr="00C33F54" w:rsidRDefault="00671317" w:rsidP="00671317">
      <w:pPr>
        <w:jc w:val="both"/>
        <w:rPr>
          <w:rFonts w:cs="Arial"/>
          <w:szCs w:val="22"/>
        </w:rPr>
      </w:pPr>
    </w:p>
    <w:p w14:paraId="5A545FA5" w14:textId="4D2A616F" w:rsidR="00671317" w:rsidRPr="00C33F54" w:rsidRDefault="00671317" w:rsidP="00671317">
      <w:pPr>
        <w:jc w:val="both"/>
        <w:rPr>
          <w:rFonts w:cs="Arial"/>
          <w:b/>
          <w:szCs w:val="22"/>
        </w:rPr>
      </w:pPr>
      <w:r w:rsidRPr="00C33F54">
        <w:rPr>
          <w:rFonts w:cs="Arial"/>
          <w:b/>
          <w:szCs w:val="22"/>
        </w:rPr>
        <w:t xml:space="preserve">9. </w:t>
      </w:r>
      <w:r w:rsidR="00674DF5">
        <w:rPr>
          <w:rFonts w:cs="Arial"/>
          <w:b/>
          <w:szCs w:val="22"/>
        </w:rPr>
        <w:t>Cambio por error</w:t>
      </w:r>
    </w:p>
    <w:p w14:paraId="71E6198D" w14:textId="77777777" w:rsidR="00671317" w:rsidRPr="00C33F54" w:rsidRDefault="00671317" w:rsidP="00671317">
      <w:pPr>
        <w:jc w:val="both"/>
        <w:rPr>
          <w:rFonts w:cs="Arial"/>
          <w:b/>
          <w:szCs w:val="22"/>
        </w:rPr>
      </w:pPr>
    </w:p>
    <w:p w14:paraId="236F238C" w14:textId="77777777" w:rsidR="00671317" w:rsidRDefault="00671317" w:rsidP="00671317">
      <w:pPr>
        <w:jc w:val="both"/>
        <w:rPr>
          <w:rFonts w:cs="Arial"/>
          <w:szCs w:val="22"/>
        </w:rPr>
      </w:pPr>
      <w:r w:rsidRPr="008944C4">
        <w:rPr>
          <w:rFonts w:cs="Arial"/>
          <w:szCs w:val="22"/>
        </w:rPr>
        <w:t>En el caso de que una instalación haya sido asignada erróneamente a una unidad de programación o a un sujeto de liquidación, el Operador del Sistema procederá a subsanar el error lo antes posible. En todo caso, la fecha efectiva de cambio será posterior a la última fecha de la que exista cierre de medidas definitivo, según lo establecido en los correspondientes procedimientos de operación.</w:t>
      </w:r>
      <w:r w:rsidRPr="00C33F54">
        <w:rPr>
          <w:rFonts w:cs="Arial"/>
          <w:szCs w:val="22"/>
        </w:rPr>
        <w:t xml:space="preserve"> </w:t>
      </w:r>
    </w:p>
    <w:p w14:paraId="79B365EE" w14:textId="77777777" w:rsidR="00671317" w:rsidRDefault="00671317" w:rsidP="00671317">
      <w:pPr>
        <w:jc w:val="both"/>
        <w:rPr>
          <w:rFonts w:cs="Arial"/>
          <w:szCs w:val="22"/>
        </w:rPr>
      </w:pPr>
    </w:p>
    <w:p w14:paraId="725A64E0" w14:textId="77777777" w:rsidR="00671317" w:rsidRDefault="00671317" w:rsidP="00671317">
      <w:pPr>
        <w:jc w:val="both"/>
        <w:rPr>
          <w:rFonts w:cs="Arial"/>
          <w:szCs w:val="22"/>
        </w:rPr>
      </w:pPr>
      <w:r w:rsidRPr="00BB1357">
        <w:rPr>
          <w:rFonts w:cs="Arial"/>
          <w:szCs w:val="22"/>
        </w:rPr>
        <w:t>En estos casos, será de aplicación lo dispuesto en el artículo 15 del Real Decreto 1110/2007, de 24 de agosto, por el que se aprueba el Reglamento unificado de puntos de medida del sistema eléctrico</w:t>
      </w:r>
      <w:r>
        <w:rPr>
          <w:rFonts w:cs="Arial"/>
          <w:szCs w:val="22"/>
        </w:rPr>
        <w:t>.</w:t>
      </w:r>
    </w:p>
    <w:p w14:paraId="10DCEAAD" w14:textId="77777777" w:rsidR="00671317" w:rsidRDefault="00671317" w:rsidP="00671317">
      <w:pPr>
        <w:jc w:val="both"/>
        <w:rPr>
          <w:rFonts w:cs="Arial"/>
          <w:szCs w:val="22"/>
        </w:rPr>
      </w:pPr>
    </w:p>
    <w:p w14:paraId="0623A7B9" w14:textId="6B1DEF74" w:rsidR="00671317" w:rsidRDefault="00671317" w:rsidP="00671317">
      <w:pPr>
        <w:jc w:val="both"/>
        <w:rPr>
          <w:rFonts w:cs="Arial"/>
          <w:b/>
          <w:szCs w:val="22"/>
        </w:rPr>
      </w:pPr>
      <w:r>
        <w:rPr>
          <w:rFonts w:cs="Arial"/>
          <w:b/>
          <w:szCs w:val="22"/>
        </w:rPr>
        <w:t>10</w:t>
      </w:r>
      <w:r w:rsidRPr="00C33F54">
        <w:rPr>
          <w:rFonts w:cs="Arial"/>
          <w:b/>
          <w:szCs w:val="22"/>
        </w:rPr>
        <w:t>.</w:t>
      </w:r>
      <w:r>
        <w:rPr>
          <w:rFonts w:cs="Arial"/>
          <w:b/>
          <w:szCs w:val="22"/>
        </w:rPr>
        <w:t xml:space="preserve"> </w:t>
      </w:r>
      <w:r w:rsidR="00674DF5">
        <w:rPr>
          <w:rFonts w:cs="Arial"/>
          <w:b/>
          <w:szCs w:val="22"/>
        </w:rPr>
        <w:t>Fusiones y absorciones</w:t>
      </w:r>
      <w:r>
        <w:rPr>
          <w:rFonts w:cs="Arial"/>
          <w:b/>
          <w:szCs w:val="22"/>
        </w:rPr>
        <w:t xml:space="preserve"> </w:t>
      </w:r>
    </w:p>
    <w:p w14:paraId="20E61284" w14:textId="77777777" w:rsidR="00671317" w:rsidRDefault="00671317" w:rsidP="00671317">
      <w:pPr>
        <w:jc w:val="both"/>
        <w:rPr>
          <w:rFonts w:cs="Arial"/>
          <w:b/>
          <w:szCs w:val="22"/>
        </w:rPr>
      </w:pPr>
    </w:p>
    <w:p w14:paraId="35610F2C" w14:textId="302ECE41" w:rsidR="00671317" w:rsidRDefault="00671317" w:rsidP="00671317">
      <w:pPr>
        <w:jc w:val="both"/>
        <w:rPr>
          <w:rFonts w:cs="Arial"/>
          <w:szCs w:val="22"/>
        </w:rPr>
      </w:pPr>
      <w:r>
        <w:rPr>
          <w:rFonts w:cs="Arial"/>
          <w:szCs w:val="22"/>
        </w:rPr>
        <w:t xml:space="preserve">Cuando un representante directo o indirecto se vea afectado por fusiones y/o absorciones, de forma que la empresa que solicita continuar con la representación no tenga el mismo CIF que el representante que ha acreditado tal condición mediante poderes notariales otorgados por los titulares, deberá presentar nuevos poderes notariales otorgados por los titulares de las instalaciones. En particular, cuando en un grupo empresarial una empresa que realiza la actividad de </w:t>
      </w:r>
      <w:r w:rsidR="003A59A5">
        <w:rPr>
          <w:rFonts w:cs="Arial"/>
          <w:szCs w:val="22"/>
        </w:rPr>
        <w:t>representación</w:t>
      </w:r>
      <w:r>
        <w:rPr>
          <w:rFonts w:cs="Arial"/>
          <w:szCs w:val="22"/>
        </w:rPr>
        <w:t xml:space="preserve"> deja de hacerlo para que asuma esa función otra empresa del grupo, se deberán presentar los poderes notariales de los titulares de la misma forma y con los mismos requerimientos y plazos que se exigen para cualquier cambio de representante.</w:t>
      </w:r>
    </w:p>
    <w:p w14:paraId="678FCDD1" w14:textId="77777777" w:rsidR="00671317" w:rsidRDefault="00671317" w:rsidP="00671317">
      <w:pPr>
        <w:jc w:val="both"/>
        <w:rPr>
          <w:rFonts w:cs="Arial"/>
          <w:szCs w:val="22"/>
        </w:rPr>
      </w:pPr>
    </w:p>
    <w:p w14:paraId="12D7CC08" w14:textId="77777777" w:rsidR="00671317" w:rsidRPr="00236B22" w:rsidRDefault="00671317" w:rsidP="00671317">
      <w:pPr>
        <w:jc w:val="both"/>
        <w:rPr>
          <w:rFonts w:cs="Arial"/>
          <w:b/>
          <w:szCs w:val="22"/>
        </w:rPr>
      </w:pPr>
      <w:r>
        <w:rPr>
          <w:rFonts w:cs="Arial"/>
          <w:szCs w:val="22"/>
        </w:rPr>
        <w:lastRenderedPageBreak/>
        <w:t xml:space="preserve">De la misma forma, cuando una instalación actúe representada y cambie el titular, deberá presentar nuevo poder notarial otorgado por el nuevo titular. En caso de no hacerlo, el Operador del Sistema tramitará de oficio el paso al comercializador de referencia en los casos en los que sea aplicable.   </w:t>
      </w:r>
    </w:p>
    <w:p w14:paraId="7BBB011B" w14:textId="77777777" w:rsidR="00671317" w:rsidRPr="00C33F54" w:rsidRDefault="00671317" w:rsidP="00671317">
      <w:pPr>
        <w:jc w:val="both"/>
        <w:rPr>
          <w:rFonts w:cs="Arial"/>
          <w:szCs w:val="22"/>
        </w:rPr>
      </w:pPr>
    </w:p>
    <w:p w14:paraId="50265D79" w14:textId="77777777" w:rsidR="00671317" w:rsidRDefault="00671317" w:rsidP="00671317">
      <w:pPr>
        <w:pStyle w:val="TextoTtulo2"/>
        <w:spacing w:before="0" w:after="0"/>
        <w:ind w:left="0"/>
        <w:rPr>
          <w:rFonts w:cs="Arial"/>
          <w:sz w:val="24"/>
          <w:szCs w:val="24"/>
        </w:rPr>
      </w:pPr>
    </w:p>
    <w:p w14:paraId="316863F0" w14:textId="0263A566" w:rsidR="00671317" w:rsidRDefault="00671317" w:rsidP="00671317">
      <w:pPr>
        <w:jc w:val="both"/>
        <w:rPr>
          <w:rFonts w:cs="Arial"/>
          <w:b/>
          <w:szCs w:val="22"/>
        </w:rPr>
      </w:pPr>
      <w:r>
        <w:rPr>
          <w:rFonts w:cs="Arial"/>
          <w:b/>
          <w:szCs w:val="22"/>
        </w:rPr>
        <w:t>11</w:t>
      </w:r>
      <w:r w:rsidRPr="00C33F54">
        <w:rPr>
          <w:rFonts w:cs="Arial"/>
          <w:b/>
          <w:szCs w:val="22"/>
        </w:rPr>
        <w:t>.</w:t>
      </w:r>
      <w:r>
        <w:rPr>
          <w:rFonts w:cs="Arial"/>
          <w:b/>
          <w:szCs w:val="22"/>
        </w:rPr>
        <w:t xml:space="preserve"> </w:t>
      </w:r>
      <w:r w:rsidR="00674DF5">
        <w:rPr>
          <w:rFonts w:cs="Arial"/>
          <w:b/>
          <w:szCs w:val="22"/>
        </w:rPr>
        <w:t xml:space="preserve">Sujeto de liquidación </w:t>
      </w:r>
      <w:r w:rsidR="004315C4">
        <w:rPr>
          <w:rFonts w:cs="Arial"/>
          <w:b/>
          <w:szCs w:val="22"/>
        </w:rPr>
        <w:t>de la energía excedentaria de instalaciones de producción y generación en régimen de autoconsumo</w:t>
      </w:r>
    </w:p>
    <w:p w14:paraId="0CCECB54" w14:textId="77777777" w:rsidR="00671317" w:rsidRPr="0075442E" w:rsidRDefault="00671317" w:rsidP="00671317">
      <w:pPr>
        <w:jc w:val="both"/>
        <w:rPr>
          <w:rFonts w:cs="Arial"/>
          <w:b/>
          <w:szCs w:val="22"/>
        </w:rPr>
      </w:pPr>
    </w:p>
    <w:p w14:paraId="745B0086" w14:textId="77777777" w:rsidR="00671317" w:rsidRPr="0075442E" w:rsidRDefault="00671317" w:rsidP="00671317">
      <w:pPr>
        <w:jc w:val="both"/>
        <w:rPr>
          <w:rFonts w:cs="Arial"/>
          <w:b/>
          <w:szCs w:val="22"/>
        </w:rPr>
      </w:pPr>
      <w:r w:rsidRPr="0075442E">
        <w:rPr>
          <w:rFonts w:cs="Arial"/>
          <w:b/>
          <w:szCs w:val="22"/>
        </w:rPr>
        <w:t xml:space="preserve">11.1 </w:t>
      </w:r>
      <w:r>
        <w:rPr>
          <w:rFonts w:cs="Arial"/>
          <w:b/>
          <w:szCs w:val="22"/>
        </w:rPr>
        <w:t>I</w:t>
      </w:r>
      <w:r w:rsidRPr="0075442E">
        <w:rPr>
          <w:rFonts w:cs="Arial"/>
          <w:b/>
          <w:szCs w:val="22"/>
        </w:rPr>
        <w:t>nstalaciones de producción y generación no acogidas al mecanismo de compensación simplificada</w:t>
      </w:r>
      <w:r>
        <w:rPr>
          <w:rFonts w:cs="Arial"/>
          <w:b/>
          <w:szCs w:val="22"/>
        </w:rPr>
        <w:t>:</w:t>
      </w:r>
    </w:p>
    <w:p w14:paraId="622FF88F" w14:textId="77777777" w:rsidR="00671317" w:rsidRDefault="00671317" w:rsidP="00671317"/>
    <w:p w14:paraId="655F64BB" w14:textId="77777777" w:rsidR="00671317" w:rsidRDefault="00671317" w:rsidP="00671317">
      <w:pPr>
        <w:pStyle w:val="Textoindependiente"/>
        <w:numPr>
          <w:ilvl w:val="0"/>
          <w:numId w:val="6"/>
        </w:numPr>
        <w:spacing w:before="93" w:after="0"/>
        <w:ind w:right="-1"/>
        <w:jc w:val="both"/>
        <w:rPr>
          <w:rFonts w:cs="Arial"/>
          <w:szCs w:val="24"/>
        </w:rPr>
      </w:pPr>
      <w:r>
        <w:rPr>
          <w:rFonts w:cs="Arial"/>
          <w:szCs w:val="24"/>
        </w:rPr>
        <w:t>El sujeto de liquidación de la energía horaria excedentaria</w:t>
      </w:r>
      <w:r>
        <w:rPr>
          <w:rFonts w:cs="Arial"/>
          <w:noProof/>
          <w:szCs w:val="24"/>
        </w:rPr>
        <w:t xml:space="preserve"> </w:t>
      </w:r>
      <w:r>
        <w:rPr>
          <w:rFonts w:cs="Arial"/>
          <w:szCs w:val="24"/>
        </w:rPr>
        <w:t>de las instalaciones de producción no acogidas al mecanismo de compensación simplificada del artículo 14 del RD 244/2019, se determinará de la misma forma que para las instalaciones de producción sin autoconsumo. En estos casos, el encargado de lectura asignará la energía excedentaria de generación de la instalación de producción al CIL correspondiente.</w:t>
      </w:r>
    </w:p>
    <w:p w14:paraId="17A85186" w14:textId="3C0AB84D" w:rsidR="00671317" w:rsidRDefault="00671317" w:rsidP="00671317">
      <w:pPr>
        <w:pStyle w:val="Textoindependiente"/>
        <w:numPr>
          <w:ilvl w:val="0"/>
          <w:numId w:val="6"/>
        </w:numPr>
        <w:spacing w:before="93" w:after="0"/>
        <w:ind w:right="110"/>
        <w:jc w:val="both"/>
        <w:rPr>
          <w:rFonts w:cs="Arial"/>
          <w:szCs w:val="24"/>
        </w:rPr>
      </w:pPr>
      <w:r>
        <w:rPr>
          <w:rFonts w:cs="Arial"/>
          <w:szCs w:val="24"/>
        </w:rPr>
        <w:t xml:space="preserve">Para el caso particular de las instalaciones de generación asociadas a un autoconsumo colectivo sin excedentes, no acogidas al mecanismo de compensación simplificada, el sujeto de liquidación de la energía excedentaria individualizada será el comercializador de cada consumidor asociado. En este caso, </w:t>
      </w:r>
      <w:r w:rsidRPr="003D318F">
        <w:rPr>
          <w:rFonts w:cs="Arial"/>
          <w:szCs w:val="24"/>
        </w:rPr>
        <w:t>el distribuidor</w:t>
      </w:r>
      <w:r>
        <w:rPr>
          <w:rFonts w:cs="Arial"/>
          <w:szCs w:val="24"/>
        </w:rPr>
        <w:t xml:space="preserve"> asignará la energía horaria excedentaria individualizada de cada CUPS a la unidad de compra del comercializador asociad</w:t>
      </w:r>
      <w:r w:rsidR="006E20BE">
        <w:rPr>
          <w:rFonts w:cs="Arial"/>
          <w:szCs w:val="24"/>
        </w:rPr>
        <w:t>a</w:t>
      </w:r>
      <w:r>
        <w:rPr>
          <w:rFonts w:cs="Arial"/>
          <w:szCs w:val="24"/>
        </w:rPr>
        <w:t xml:space="preserve"> a ese CUPS.</w:t>
      </w:r>
    </w:p>
    <w:p w14:paraId="2F4C3143" w14:textId="77777777" w:rsidR="00671317" w:rsidRDefault="00671317" w:rsidP="00671317">
      <w:pPr>
        <w:pStyle w:val="Textoindependiente"/>
        <w:spacing w:before="93"/>
        <w:ind w:left="142" w:right="649"/>
        <w:rPr>
          <w:rFonts w:cs="Arial"/>
          <w:szCs w:val="24"/>
        </w:rPr>
      </w:pPr>
    </w:p>
    <w:p w14:paraId="190A97EE" w14:textId="77777777" w:rsidR="00671317" w:rsidRPr="0075442E" w:rsidRDefault="00671317" w:rsidP="00671317">
      <w:pPr>
        <w:jc w:val="both"/>
        <w:rPr>
          <w:rFonts w:cs="Arial"/>
          <w:b/>
          <w:szCs w:val="22"/>
        </w:rPr>
      </w:pPr>
      <w:r w:rsidRPr="0075442E">
        <w:rPr>
          <w:rFonts w:cs="Arial"/>
          <w:b/>
          <w:szCs w:val="22"/>
        </w:rPr>
        <w:t>11.</w:t>
      </w:r>
      <w:r>
        <w:rPr>
          <w:rFonts w:cs="Arial"/>
          <w:b/>
          <w:szCs w:val="22"/>
        </w:rPr>
        <w:t>2</w:t>
      </w:r>
      <w:r w:rsidRPr="0075442E">
        <w:rPr>
          <w:rFonts w:cs="Arial"/>
          <w:b/>
          <w:szCs w:val="22"/>
        </w:rPr>
        <w:t xml:space="preserve"> </w:t>
      </w:r>
      <w:r>
        <w:rPr>
          <w:rFonts w:cs="Arial"/>
          <w:b/>
          <w:szCs w:val="22"/>
        </w:rPr>
        <w:t>I</w:t>
      </w:r>
      <w:r w:rsidRPr="0075442E">
        <w:rPr>
          <w:rFonts w:cs="Arial"/>
          <w:b/>
          <w:szCs w:val="22"/>
        </w:rPr>
        <w:t>nstalaciones de producción y generación acogidas al mecanismo de compensación simplificada</w:t>
      </w:r>
    </w:p>
    <w:p w14:paraId="46734EF7" w14:textId="77777777" w:rsidR="00671317" w:rsidRDefault="00671317" w:rsidP="00671317">
      <w:pPr>
        <w:pStyle w:val="Textoindependiente"/>
        <w:spacing w:before="93"/>
        <w:ind w:left="142" w:right="649"/>
        <w:rPr>
          <w:rFonts w:cs="Arial"/>
          <w:szCs w:val="24"/>
        </w:rPr>
      </w:pPr>
    </w:p>
    <w:p w14:paraId="50A93AD6" w14:textId="77777777" w:rsidR="00671317" w:rsidRDefault="00671317" w:rsidP="00671317">
      <w:pPr>
        <w:pStyle w:val="Textoindependiente"/>
        <w:numPr>
          <w:ilvl w:val="0"/>
          <w:numId w:val="9"/>
        </w:numPr>
        <w:spacing w:before="93" w:after="0"/>
        <w:ind w:right="-1"/>
        <w:jc w:val="both"/>
        <w:rPr>
          <w:rFonts w:cs="Arial"/>
          <w:szCs w:val="24"/>
        </w:rPr>
      </w:pPr>
      <w:r>
        <w:rPr>
          <w:rFonts w:cs="Arial"/>
          <w:szCs w:val="24"/>
        </w:rPr>
        <w:t>El sujeto de liquidación de la energía horaria excedentaria de las instalaciones de producción acogidas al mecanismo de compensación simplificada según el artículo 14 del RD 244/2019</w:t>
      </w:r>
      <w:r w:rsidRPr="0075442E">
        <w:rPr>
          <w:rFonts w:cs="Arial"/>
          <w:noProof/>
          <w:szCs w:val="24"/>
        </w:rPr>
        <mc:AlternateContent>
          <mc:Choice Requires="wps">
            <w:drawing>
              <wp:anchor distT="0" distB="0" distL="114300" distR="114300" simplePos="0" relativeHeight="251658240" behindDoc="1" locked="0" layoutInCell="1" allowOverlap="1" wp14:anchorId="1E3A6E88" wp14:editId="42AF2B7A">
                <wp:simplePos x="0" y="0"/>
                <wp:positionH relativeFrom="page">
                  <wp:posOffset>3107690</wp:posOffset>
                </wp:positionH>
                <wp:positionV relativeFrom="paragraph">
                  <wp:posOffset>318770</wp:posOffset>
                </wp:positionV>
                <wp:extent cx="42545" cy="0"/>
                <wp:effectExtent l="0" t="0" r="0" b="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545" cy="0"/>
                        </a:xfrm>
                        <a:prstGeom prst="line">
                          <a:avLst/>
                        </a:prstGeom>
                        <a:noFill/>
                        <a:ln w="6858">
                          <a:solidFill>
                            <a:srgbClr val="B5082E"/>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E7F4B6" id="Conector recto 1"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4.7pt,25.1pt" to="248.05pt,2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" strokecolor="#b5082e" strokeweight=".54pt">
                <w10:wrap anchorx="page"/>
              </v:line>
            </w:pict>
          </mc:Fallback>
        </mc:AlternateContent>
      </w:r>
      <w:r>
        <w:rPr>
          <w:rFonts w:cs="Arial"/>
          <w:szCs w:val="24"/>
        </w:rPr>
        <w:t xml:space="preserve">, será el comercializador de cada consumidor asociado. </w:t>
      </w:r>
    </w:p>
    <w:p w14:paraId="07430D2C" w14:textId="77777777" w:rsidR="00671317" w:rsidRDefault="00671317" w:rsidP="00671317">
      <w:pPr>
        <w:pStyle w:val="Textoindependiente"/>
        <w:numPr>
          <w:ilvl w:val="0"/>
          <w:numId w:val="9"/>
        </w:numPr>
        <w:spacing w:before="93" w:after="0"/>
        <w:ind w:right="-1"/>
        <w:jc w:val="both"/>
        <w:rPr>
          <w:rFonts w:cs="Arial"/>
          <w:szCs w:val="24"/>
        </w:rPr>
      </w:pPr>
      <w:r>
        <w:rPr>
          <w:rFonts w:cs="Arial"/>
          <w:szCs w:val="24"/>
        </w:rPr>
        <w:t xml:space="preserve">En el caso de instalaciones de generación asociadas a un autoconsumo colectivo sin excedentes y que según el apartado 2 del artículo 14 del RD 244/2019, se acojan al mecanismo de compensación simplificada, el sujeto de liquidación de la energía excedentaria individualizada será el comercializador de cada consumidor asociado. </w:t>
      </w:r>
    </w:p>
    <w:p w14:paraId="325CF3E7" w14:textId="5CBB9FA8" w:rsidR="00671317" w:rsidRDefault="00671317" w:rsidP="00671317">
      <w:pPr>
        <w:pStyle w:val="Textoindependiente"/>
        <w:spacing w:before="93"/>
        <w:ind w:left="142" w:right="111"/>
        <w:jc w:val="both"/>
        <w:rPr>
          <w:rFonts w:cs="Arial"/>
          <w:szCs w:val="24"/>
        </w:rPr>
      </w:pPr>
      <w:r>
        <w:rPr>
          <w:rFonts w:cs="Arial"/>
          <w:szCs w:val="24"/>
        </w:rPr>
        <w:t>En los casos a</w:t>
      </w:r>
      <w:r w:rsidR="006E20BE">
        <w:rPr>
          <w:rFonts w:cs="Arial"/>
          <w:szCs w:val="24"/>
        </w:rPr>
        <w:t>)</w:t>
      </w:r>
      <w:r>
        <w:rPr>
          <w:rFonts w:cs="Arial"/>
          <w:szCs w:val="24"/>
        </w:rPr>
        <w:t xml:space="preserve"> y b</w:t>
      </w:r>
      <w:r w:rsidR="006E20BE">
        <w:rPr>
          <w:rFonts w:cs="Arial"/>
          <w:szCs w:val="24"/>
        </w:rPr>
        <w:t>)</w:t>
      </w:r>
      <w:r>
        <w:rPr>
          <w:rFonts w:cs="Arial"/>
          <w:szCs w:val="24"/>
        </w:rPr>
        <w:t xml:space="preserve"> anteriores, conforme al apartado 5 del artículo 14 del RD 244/2019, el distribuidor encargado de la lectura del consumidor recibirá del consumidor, o a través de su comercializadora, el contrato (o acuerdo) de compensación de excedentes.</w:t>
      </w:r>
    </w:p>
    <w:p w14:paraId="3305B11F" w14:textId="117B62DA" w:rsidR="00671317" w:rsidRDefault="00671317" w:rsidP="00671317">
      <w:pPr>
        <w:pStyle w:val="Textoindependiente"/>
        <w:spacing w:before="93"/>
        <w:ind w:left="142" w:right="110"/>
        <w:jc w:val="both"/>
        <w:rPr>
          <w:rFonts w:cs="Arial"/>
          <w:szCs w:val="24"/>
        </w:rPr>
      </w:pPr>
      <w:r>
        <w:rPr>
          <w:rFonts w:cs="Arial"/>
          <w:szCs w:val="24"/>
        </w:rPr>
        <w:t>En los casos a</w:t>
      </w:r>
      <w:r w:rsidR="006E20BE">
        <w:rPr>
          <w:rFonts w:cs="Arial"/>
          <w:szCs w:val="24"/>
        </w:rPr>
        <w:t>)</w:t>
      </w:r>
      <w:r>
        <w:rPr>
          <w:rFonts w:cs="Arial"/>
          <w:szCs w:val="24"/>
        </w:rPr>
        <w:t xml:space="preserve"> y b</w:t>
      </w:r>
      <w:r w:rsidR="006E20BE">
        <w:rPr>
          <w:rFonts w:cs="Arial"/>
          <w:szCs w:val="24"/>
        </w:rPr>
        <w:t>)</w:t>
      </w:r>
      <w:r>
        <w:rPr>
          <w:rFonts w:cs="Arial"/>
          <w:szCs w:val="24"/>
        </w:rPr>
        <w:t xml:space="preserve"> anteriores, el </w:t>
      </w:r>
      <w:r w:rsidRPr="00D41378">
        <w:rPr>
          <w:rFonts w:cs="Arial"/>
          <w:szCs w:val="24"/>
        </w:rPr>
        <w:t>distribuidor</w:t>
      </w:r>
      <w:r>
        <w:rPr>
          <w:rFonts w:cs="Arial"/>
          <w:szCs w:val="24"/>
        </w:rPr>
        <w:t xml:space="preserve"> asignará la energía horaria excedentaria o, en el caso de autoconsumo colectivo, la energía horaria excedentaria individualizada de cada CUPS, a la unidad de compra del comercializador asociado a ese CUPS.</w:t>
      </w:r>
    </w:p>
    <w:p w14:paraId="7C68C1AF" w14:textId="77777777" w:rsidR="00671317" w:rsidRDefault="00671317" w:rsidP="00671317">
      <w:pPr>
        <w:pStyle w:val="Textoindependiente"/>
        <w:spacing w:before="92"/>
        <w:ind w:left="142" w:right="110"/>
        <w:rPr>
          <w:rFonts w:cs="Arial"/>
          <w:szCs w:val="24"/>
        </w:rPr>
      </w:pPr>
    </w:p>
    <w:p w14:paraId="59DB4518" w14:textId="77777777" w:rsidR="00671317" w:rsidRPr="0075442E" w:rsidRDefault="00671317" w:rsidP="00671317">
      <w:pPr>
        <w:jc w:val="both"/>
        <w:rPr>
          <w:rFonts w:cs="Arial"/>
          <w:b/>
          <w:szCs w:val="22"/>
        </w:rPr>
      </w:pPr>
      <w:r w:rsidRPr="0075442E">
        <w:rPr>
          <w:rFonts w:cs="Arial"/>
          <w:b/>
          <w:szCs w:val="22"/>
        </w:rPr>
        <w:t>11.</w:t>
      </w:r>
      <w:r>
        <w:rPr>
          <w:rFonts w:cs="Arial"/>
          <w:b/>
          <w:szCs w:val="22"/>
        </w:rPr>
        <w:t>3 Cambios de modalidad de autoconsumo:</w:t>
      </w:r>
    </w:p>
    <w:p w14:paraId="4BF6808F" w14:textId="77777777" w:rsidR="00671317" w:rsidRDefault="00671317" w:rsidP="00671317">
      <w:pPr>
        <w:pStyle w:val="Textoindependiente"/>
        <w:ind w:left="142" w:right="111"/>
        <w:rPr>
          <w:rFonts w:cs="Arial"/>
        </w:rPr>
      </w:pPr>
    </w:p>
    <w:p w14:paraId="4AAEDBCB" w14:textId="77777777" w:rsidR="00671317" w:rsidRDefault="00671317" w:rsidP="00671317">
      <w:pPr>
        <w:pStyle w:val="Textoindependiente"/>
        <w:numPr>
          <w:ilvl w:val="0"/>
          <w:numId w:val="7"/>
        </w:numPr>
        <w:spacing w:after="0"/>
        <w:jc w:val="both"/>
        <w:rPr>
          <w:rFonts w:cs="Arial"/>
        </w:rPr>
      </w:pPr>
      <w:r>
        <w:rPr>
          <w:rFonts w:cs="Arial"/>
        </w:rPr>
        <w:t>Los cambios de modalidad de autoconsumo serán comunicados por el distribuidor al operador del sistema según lo previsto en el P.O. 10.11.</w:t>
      </w:r>
    </w:p>
    <w:p w14:paraId="3132DF87" w14:textId="77777777" w:rsidR="00671317" w:rsidRDefault="00671317" w:rsidP="00671317">
      <w:pPr>
        <w:pStyle w:val="Textoindependiente"/>
        <w:ind w:left="502"/>
        <w:rPr>
          <w:rFonts w:cs="Arial"/>
        </w:rPr>
      </w:pPr>
    </w:p>
    <w:p w14:paraId="07B5FD49" w14:textId="378A42A2" w:rsidR="00671317" w:rsidRDefault="00671317" w:rsidP="00671317">
      <w:pPr>
        <w:pStyle w:val="Textoindependiente"/>
        <w:numPr>
          <w:ilvl w:val="0"/>
          <w:numId w:val="7"/>
        </w:numPr>
        <w:spacing w:after="0"/>
        <w:jc w:val="both"/>
        <w:rPr>
          <w:rFonts w:cs="Arial"/>
        </w:rPr>
      </w:pPr>
      <w:r>
        <w:rPr>
          <w:rFonts w:cs="Arial"/>
        </w:rPr>
        <w:lastRenderedPageBreak/>
        <w:t>En caso de modificación de modalidad de autoconsumo que implique un cambio a un autoconsumo con excedentes sin compensación simplificada, el sujeto de liquidación cambiará del comercializador al titular</w:t>
      </w:r>
      <w:r w:rsidR="002D7B50">
        <w:rPr>
          <w:rFonts w:cs="Arial"/>
        </w:rPr>
        <w:t xml:space="preserve"> o al sujeto de liquidación en el que haya delegado la responsabilidad del balance</w:t>
      </w:r>
      <w:r>
        <w:rPr>
          <w:rFonts w:cs="Arial"/>
        </w:rPr>
        <w:t xml:space="preserve"> de la instalación en la fecha de activación de la modificación del contrato de acceso.</w:t>
      </w:r>
    </w:p>
    <w:p w14:paraId="6BC298AF" w14:textId="77777777" w:rsidR="00671317" w:rsidRDefault="00671317" w:rsidP="00671317">
      <w:pPr>
        <w:pStyle w:val="Textoindependiente"/>
        <w:ind w:left="142" w:right="111"/>
        <w:rPr>
          <w:rFonts w:cs="Arial"/>
        </w:rPr>
      </w:pPr>
    </w:p>
    <w:p w14:paraId="23685023" w14:textId="77777777" w:rsidR="00671317" w:rsidRDefault="00671317" w:rsidP="00671317">
      <w:pPr>
        <w:pStyle w:val="Textoindependiente"/>
        <w:ind w:left="502" w:right="111"/>
        <w:jc w:val="both"/>
        <w:rPr>
          <w:rFonts w:cs="Arial"/>
        </w:rPr>
      </w:pPr>
      <w:r>
        <w:rPr>
          <w:rFonts w:cs="Arial"/>
        </w:rPr>
        <w:t xml:space="preserve">En el caso de que el encargado de la lectura no le haya comunicado previamente el CIL de la instalación al OS, el cambio de sujeto de liquidación se tramitará como el alta de cualquier instalación de producción, según el apartado 5 de este P.O. En caso contrario, el sujeto de liquidación será el comercializador de referencia que corresponda, a no ser que hubiera otro representante al que se le haya aceptado el alta de la representación para la misma fecha. </w:t>
      </w:r>
    </w:p>
    <w:p w14:paraId="73D70B2E" w14:textId="77777777" w:rsidR="00671317" w:rsidRDefault="00671317" w:rsidP="00671317">
      <w:pPr>
        <w:pStyle w:val="Textoindependiente"/>
        <w:ind w:left="142" w:right="111"/>
        <w:rPr>
          <w:rFonts w:cs="Arial"/>
        </w:rPr>
      </w:pPr>
    </w:p>
    <w:p w14:paraId="1BD4D3F5" w14:textId="458BF6F3" w:rsidR="00671317" w:rsidRDefault="00671317" w:rsidP="00671317">
      <w:pPr>
        <w:pStyle w:val="Textoindependiente"/>
        <w:numPr>
          <w:ilvl w:val="0"/>
          <w:numId w:val="7"/>
        </w:numPr>
        <w:spacing w:after="0"/>
        <w:jc w:val="both"/>
        <w:rPr>
          <w:rFonts w:cs="Arial"/>
        </w:rPr>
      </w:pPr>
      <w:r>
        <w:rPr>
          <w:rFonts w:cs="Arial"/>
        </w:rPr>
        <w:t>En la modificación de la modalidad de autoconsumo que implique un cambio a un autoconsumo con excedentes con compensación simplificada, el sujeto de liquidación cambia del titular</w:t>
      </w:r>
      <w:r w:rsidR="006E20BE">
        <w:rPr>
          <w:rFonts w:cs="Arial"/>
        </w:rPr>
        <w:t xml:space="preserve"> </w:t>
      </w:r>
      <w:r w:rsidR="002D7B50">
        <w:rPr>
          <w:rFonts w:cs="Arial"/>
        </w:rPr>
        <w:t xml:space="preserve">o sujeto de liquidación en el que hubiera delegado la responsabilidad del balance </w:t>
      </w:r>
      <w:r>
        <w:rPr>
          <w:rFonts w:cs="Arial"/>
        </w:rPr>
        <w:t>al comercializador asociado al suministro en la fecha de activación de la modificación del contrato de acceso.</w:t>
      </w:r>
    </w:p>
    <w:p w14:paraId="4ED41560" w14:textId="77777777" w:rsidR="00671317" w:rsidRDefault="00671317" w:rsidP="00671317">
      <w:pPr>
        <w:pStyle w:val="Textoindependiente"/>
        <w:ind w:left="502"/>
        <w:rPr>
          <w:rFonts w:cs="Arial"/>
        </w:rPr>
      </w:pPr>
    </w:p>
    <w:p w14:paraId="3944E6A2" w14:textId="77777777" w:rsidR="00671317" w:rsidRPr="003350EE" w:rsidRDefault="00671317" w:rsidP="00671317">
      <w:pPr>
        <w:jc w:val="both"/>
        <w:rPr>
          <w:rFonts w:cs="Arial"/>
          <w:b/>
          <w:szCs w:val="22"/>
        </w:rPr>
      </w:pPr>
      <w:r w:rsidRPr="0075442E">
        <w:rPr>
          <w:rFonts w:cs="Arial"/>
          <w:b/>
          <w:szCs w:val="22"/>
        </w:rPr>
        <w:t>11.</w:t>
      </w:r>
      <w:r>
        <w:rPr>
          <w:rFonts w:cs="Arial"/>
          <w:b/>
          <w:szCs w:val="22"/>
        </w:rPr>
        <w:t xml:space="preserve">4 </w:t>
      </w:r>
      <w:r w:rsidRPr="003350EE">
        <w:rPr>
          <w:rFonts w:cs="Arial"/>
          <w:b/>
          <w:szCs w:val="22"/>
        </w:rPr>
        <w:t xml:space="preserve">instalaciones de producción y generación en el caso de autoconsumidores sin derecho a </w:t>
      </w:r>
      <w:r>
        <w:rPr>
          <w:rFonts w:cs="Arial"/>
          <w:b/>
          <w:szCs w:val="22"/>
        </w:rPr>
        <w:t>PVPC</w:t>
      </w:r>
      <w:r w:rsidRPr="003350EE">
        <w:rPr>
          <w:rFonts w:cs="Arial"/>
          <w:b/>
          <w:szCs w:val="22"/>
        </w:rPr>
        <w:t xml:space="preserve"> que transitoriamente se queden sin contrato</w:t>
      </w:r>
      <w:r>
        <w:rPr>
          <w:rFonts w:cs="Arial"/>
          <w:b/>
          <w:szCs w:val="22"/>
        </w:rPr>
        <w:t>.</w:t>
      </w:r>
    </w:p>
    <w:p w14:paraId="235097C4" w14:textId="77777777" w:rsidR="00671317" w:rsidRPr="0075442E" w:rsidRDefault="00671317" w:rsidP="00671317">
      <w:pPr>
        <w:jc w:val="both"/>
        <w:rPr>
          <w:rFonts w:cs="Arial"/>
          <w:b/>
          <w:szCs w:val="22"/>
        </w:rPr>
      </w:pPr>
    </w:p>
    <w:p w14:paraId="65DAF58B" w14:textId="77777777" w:rsidR="00671317" w:rsidRDefault="00671317" w:rsidP="00671317">
      <w:pPr>
        <w:pStyle w:val="Textoindependiente"/>
        <w:numPr>
          <w:ilvl w:val="0"/>
          <w:numId w:val="8"/>
        </w:numPr>
        <w:spacing w:before="93" w:after="0"/>
        <w:ind w:right="110"/>
        <w:jc w:val="both"/>
        <w:rPr>
          <w:rFonts w:cs="Arial"/>
          <w:szCs w:val="24"/>
        </w:rPr>
      </w:pPr>
      <w:r>
        <w:rPr>
          <w:rFonts w:cs="Arial"/>
          <w:szCs w:val="24"/>
        </w:rPr>
        <w:t>Los consumidores sin derecho al Precio Voluntario para el Pequeño Consumidor (PVPC) que transitoriamente se queden sin contrato, pasarán a ser suministrados por el comercializador de referencia por la energía consumida. El traspaso no supondrá un cambio de modalidad de autoconsumo sin perjuicio de que el consumidor no perciba contraprestación alguna por la energía excedentaria según lo previsto en el artículo 13.6 del Real Decreto 244/2019.</w:t>
      </w:r>
    </w:p>
    <w:p w14:paraId="433385D9" w14:textId="77777777" w:rsidR="006E20BE" w:rsidRDefault="006E20BE" w:rsidP="00671317">
      <w:pPr>
        <w:pStyle w:val="Textoindependiente"/>
        <w:numPr>
          <w:ilvl w:val="0"/>
          <w:numId w:val="8"/>
        </w:numPr>
        <w:spacing w:before="93" w:after="0"/>
        <w:ind w:right="110"/>
        <w:jc w:val="both"/>
        <w:rPr>
          <w:rFonts w:cs="Arial"/>
          <w:szCs w:val="24"/>
        </w:rPr>
      </w:pPr>
      <w:r w:rsidRPr="006E20BE">
        <w:rPr>
          <w:rFonts w:cs="Arial"/>
          <w:szCs w:val="24"/>
        </w:rPr>
        <w:t>En caso de que el autoconsumo estuviera acogido a la modalidad de excedentes sin compensación previamente al traspaso, y el consumidor sea la misma persona física o jurídica que el titular de la instalación de generación, el sujeto de liquidación pasará a ser el representante de referencia y la asignación de la medida de energía excedentaria o la energía excedentaria del consumidor que transitoriamente se queda sin contrato, se realizará conforme a lo establecido en el apartado 11.1.a).</w:t>
      </w:r>
    </w:p>
    <w:p w14:paraId="65E60F02" w14:textId="359C2B3D" w:rsidR="00671317" w:rsidRDefault="00671317" w:rsidP="00671317">
      <w:pPr>
        <w:pStyle w:val="Textoindependiente"/>
        <w:numPr>
          <w:ilvl w:val="0"/>
          <w:numId w:val="8"/>
        </w:numPr>
        <w:spacing w:before="93" w:after="0"/>
        <w:ind w:right="110"/>
        <w:jc w:val="both"/>
        <w:rPr>
          <w:rFonts w:cs="Arial"/>
          <w:szCs w:val="24"/>
        </w:rPr>
      </w:pPr>
      <w:r>
        <w:rPr>
          <w:rFonts w:cs="Arial"/>
          <w:szCs w:val="24"/>
        </w:rPr>
        <w:t>En caso de que el autoconsumo estuviera acogido a la modalidad con excedentes con compensación o a la modalidad sin excedentes colectivo, la asignación de la medida se realizará conforme a lo establecido en el apartado 11.2. considerando que el sujeto de liquidación será el comercializador de referencia.</w:t>
      </w:r>
    </w:p>
    <w:p w14:paraId="45DAB54A" w14:textId="6A9E1360" w:rsidR="00671317" w:rsidRDefault="00671317" w:rsidP="00671317">
      <w:pPr>
        <w:pStyle w:val="Textoindependiente"/>
        <w:numPr>
          <w:ilvl w:val="0"/>
          <w:numId w:val="8"/>
        </w:numPr>
        <w:spacing w:before="93" w:after="0"/>
        <w:ind w:right="110"/>
        <w:jc w:val="both"/>
        <w:rPr>
          <w:rFonts w:cs="Arial"/>
          <w:szCs w:val="24"/>
        </w:rPr>
      </w:pPr>
      <w:r>
        <w:rPr>
          <w:rFonts w:cs="Arial"/>
          <w:szCs w:val="24"/>
        </w:rPr>
        <w:t xml:space="preserve">El distribuidor comunicará al OS la fecha de activación del traspaso al </w:t>
      </w:r>
      <w:r w:rsidR="00B83F82">
        <w:rPr>
          <w:rFonts w:cs="Arial"/>
          <w:szCs w:val="24"/>
        </w:rPr>
        <w:t xml:space="preserve">representante </w:t>
      </w:r>
      <w:r w:rsidR="00A61643">
        <w:rPr>
          <w:rFonts w:cs="Arial"/>
          <w:szCs w:val="24"/>
        </w:rPr>
        <w:t>de referencia</w:t>
      </w:r>
      <w:r w:rsidR="00A61643" w:rsidDel="00A61643">
        <w:rPr>
          <w:rFonts w:cs="Arial"/>
          <w:szCs w:val="24"/>
        </w:rPr>
        <w:t xml:space="preserve"> </w:t>
      </w:r>
      <w:r>
        <w:rPr>
          <w:rFonts w:cs="Arial"/>
          <w:szCs w:val="24"/>
        </w:rPr>
        <w:t>en el caso de que la instalación de autoconsumo estuviera acogida previamente a la modalidad de excedentes sin compensación simplificada.</w:t>
      </w:r>
    </w:p>
    <w:p w14:paraId="7269B17F" w14:textId="77777777" w:rsidR="00671317" w:rsidRDefault="00671317" w:rsidP="00671317">
      <w:pPr>
        <w:pStyle w:val="Textoindependiente"/>
        <w:spacing w:before="93"/>
        <w:ind w:right="110"/>
        <w:rPr>
          <w:rFonts w:cs="Arial"/>
          <w:szCs w:val="24"/>
        </w:rPr>
      </w:pPr>
    </w:p>
    <w:p w14:paraId="5BCB3844" w14:textId="77777777" w:rsidR="006003C5" w:rsidRDefault="006003C5"/>
    <w:sectPr w:rsidR="006003C5">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CDE0D" w14:textId="77777777" w:rsidR="00BB70C1" w:rsidRDefault="00BB70C1" w:rsidP="007379EC">
      <w:r>
        <w:separator/>
      </w:r>
    </w:p>
  </w:endnote>
  <w:endnote w:type="continuationSeparator" w:id="0">
    <w:p w14:paraId="07E68B89" w14:textId="77777777" w:rsidR="00BB70C1" w:rsidRDefault="00BB70C1" w:rsidP="007379EC">
      <w:r>
        <w:continuationSeparator/>
      </w:r>
    </w:p>
  </w:endnote>
  <w:endnote w:type="continuationNotice" w:id="1">
    <w:p w14:paraId="01CF1D19" w14:textId="77777777" w:rsidR="00BB70C1" w:rsidRDefault="00BB7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67290" w14:textId="77777777" w:rsidR="00BB70C1" w:rsidRDefault="00BB70C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9122F" w14:textId="77777777" w:rsidR="00BB70C1" w:rsidRDefault="00BB70C1" w:rsidP="007379EC">
      <w:r>
        <w:separator/>
      </w:r>
    </w:p>
  </w:footnote>
  <w:footnote w:type="continuationSeparator" w:id="0">
    <w:p w14:paraId="122EBBCA" w14:textId="77777777" w:rsidR="00BB70C1" w:rsidRDefault="00BB70C1" w:rsidP="007379EC">
      <w:r>
        <w:continuationSeparator/>
      </w:r>
    </w:p>
  </w:footnote>
  <w:footnote w:type="continuationNotice" w:id="1">
    <w:p w14:paraId="26F7CD7C" w14:textId="77777777" w:rsidR="00BB70C1" w:rsidRDefault="00BB70C1"/>
  </w:footnote>
  <w:footnote w:id="2">
    <w:p w14:paraId="2BF5A24E" w14:textId="77777777" w:rsidR="00D41378" w:rsidRPr="007379EC" w:rsidRDefault="00D41378" w:rsidP="00D41378">
      <w:pPr>
        <w:pStyle w:val="Textonotapie"/>
        <w:rPr>
          <w:lang w:val="es-ES"/>
        </w:rPr>
      </w:pPr>
      <w:r>
        <w:rPr>
          <w:rStyle w:val="Refdenotaalpie"/>
        </w:rPr>
        <w:footnoteRef/>
      </w:r>
      <w:r>
        <w:t xml:space="preserve"> </w:t>
      </w:r>
      <w:r w:rsidRPr="007379EC">
        <w:rPr>
          <w:rFonts w:cs="Arial"/>
          <w:sz w:val="18"/>
          <w:szCs w:val="18"/>
        </w:rPr>
        <w:t>Tienen potencia no superior a 100kW, están asociadas a modalidades de suministro con autoconsumo , y pueden inyectar energía excedentaria en las redes de transporte y distribución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AB405" w14:textId="77777777" w:rsidR="00BB70C1" w:rsidRDefault="00BB70C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B1B3B"/>
    <w:multiLevelType w:val="hybridMultilevel"/>
    <w:tmpl w:val="93F6E33E"/>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BE1693F"/>
    <w:multiLevelType w:val="hybridMultilevel"/>
    <w:tmpl w:val="E3525468"/>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 w15:restartNumberingAfterBreak="0">
    <w:nsid w:val="0F170E80"/>
    <w:multiLevelType w:val="hybridMultilevel"/>
    <w:tmpl w:val="5F1C0806"/>
    <w:lvl w:ilvl="0" w:tplc="0C0A0017">
      <w:start w:val="1"/>
      <w:numFmt w:val="lowerLetter"/>
      <w:lvlText w:val="%1)"/>
      <w:lvlJc w:val="left"/>
      <w:pPr>
        <w:tabs>
          <w:tab w:val="num" w:pos="360"/>
        </w:tabs>
        <w:ind w:left="360" w:hanging="360"/>
      </w:pPr>
      <w:rPr>
        <w:rFonts w:hint="default"/>
      </w:rPr>
    </w:lvl>
    <w:lvl w:ilvl="1" w:tplc="0720D6F2">
      <w:start w:val="3"/>
      <w:numFmt w:val="bullet"/>
      <w:lvlText w:val="-"/>
      <w:lvlJc w:val="left"/>
      <w:pPr>
        <w:tabs>
          <w:tab w:val="num" w:pos="1080"/>
        </w:tabs>
        <w:ind w:left="1080" w:hanging="360"/>
      </w:pPr>
      <w:rPr>
        <w:rFonts w:ascii="Arial" w:eastAsia="Times New Roman" w:hAnsi="Arial" w:cs="Aria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 w15:restartNumberingAfterBreak="0">
    <w:nsid w:val="3344043E"/>
    <w:multiLevelType w:val="hybridMultilevel"/>
    <w:tmpl w:val="94B20614"/>
    <w:lvl w:ilvl="0" w:tplc="D1425AD2">
      <w:start w:val="1"/>
      <w:numFmt w:val="lowerLetter"/>
      <w:lvlText w:val="%1)"/>
      <w:lvlJc w:val="left"/>
      <w:pPr>
        <w:ind w:left="502" w:hanging="360"/>
      </w:p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4" w15:restartNumberingAfterBreak="0">
    <w:nsid w:val="3A6579AD"/>
    <w:multiLevelType w:val="hybridMultilevel"/>
    <w:tmpl w:val="94B20614"/>
    <w:lvl w:ilvl="0" w:tplc="D1425AD2">
      <w:start w:val="1"/>
      <w:numFmt w:val="lowerLetter"/>
      <w:lvlText w:val="%1)"/>
      <w:lvlJc w:val="left"/>
      <w:pPr>
        <w:ind w:left="502" w:hanging="360"/>
      </w:p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5" w15:restartNumberingAfterBreak="0">
    <w:nsid w:val="3C566540"/>
    <w:multiLevelType w:val="hybridMultilevel"/>
    <w:tmpl w:val="0124FB18"/>
    <w:lvl w:ilvl="0" w:tplc="0C0A0017">
      <w:start w:val="1"/>
      <w:numFmt w:val="lowerLetter"/>
      <w:lvlText w:val="%1)"/>
      <w:lvlJc w:val="left"/>
      <w:pPr>
        <w:tabs>
          <w:tab w:val="num" w:pos="360"/>
        </w:tabs>
        <w:ind w:left="360" w:hanging="360"/>
      </w:p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4E210873"/>
    <w:multiLevelType w:val="hybridMultilevel"/>
    <w:tmpl w:val="903A6446"/>
    <w:lvl w:ilvl="0" w:tplc="A880B9CE">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624544EA"/>
    <w:multiLevelType w:val="hybridMultilevel"/>
    <w:tmpl w:val="2CDEA1E4"/>
    <w:lvl w:ilvl="0" w:tplc="D92E3B10">
      <w:start w:val="1"/>
      <w:numFmt w:val="lowerLetter"/>
      <w:lvlText w:val="%1)"/>
      <w:lvlJc w:val="left"/>
      <w:pPr>
        <w:ind w:left="502" w:hanging="360"/>
      </w:p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abstractNum w:abstractNumId="8" w15:restartNumberingAfterBreak="0">
    <w:nsid w:val="784E0F81"/>
    <w:multiLevelType w:val="hybridMultilevel"/>
    <w:tmpl w:val="05BE8E3E"/>
    <w:lvl w:ilvl="0" w:tplc="A0324282">
      <w:start w:val="1"/>
      <w:numFmt w:val="lowerLetter"/>
      <w:lvlText w:val="%1)"/>
      <w:lvlJc w:val="left"/>
      <w:pPr>
        <w:ind w:left="502" w:hanging="360"/>
      </w:pPr>
    </w:lvl>
    <w:lvl w:ilvl="1" w:tplc="0C0A0019">
      <w:start w:val="1"/>
      <w:numFmt w:val="lowerLetter"/>
      <w:lvlText w:val="%2."/>
      <w:lvlJc w:val="left"/>
      <w:pPr>
        <w:ind w:left="1222" w:hanging="360"/>
      </w:pPr>
    </w:lvl>
    <w:lvl w:ilvl="2" w:tplc="0C0A001B">
      <w:start w:val="1"/>
      <w:numFmt w:val="lowerRoman"/>
      <w:lvlText w:val="%3."/>
      <w:lvlJc w:val="right"/>
      <w:pPr>
        <w:ind w:left="1942" w:hanging="180"/>
      </w:pPr>
    </w:lvl>
    <w:lvl w:ilvl="3" w:tplc="0C0A000F">
      <w:start w:val="1"/>
      <w:numFmt w:val="decimal"/>
      <w:lvlText w:val="%4."/>
      <w:lvlJc w:val="left"/>
      <w:pPr>
        <w:ind w:left="2662" w:hanging="360"/>
      </w:pPr>
    </w:lvl>
    <w:lvl w:ilvl="4" w:tplc="0C0A0019">
      <w:start w:val="1"/>
      <w:numFmt w:val="lowerLetter"/>
      <w:lvlText w:val="%5."/>
      <w:lvlJc w:val="left"/>
      <w:pPr>
        <w:ind w:left="3382" w:hanging="360"/>
      </w:pPr>
    </w:lvl>
    <w:lvl w:ilvl="5" w:tplc="0C0A001B">
      <w:start w:val="1"/>
      <w:numFmt w:val="lowerRoman"/>
      <w:lvlText w:val="%6."/>
      <w:lvlJc w:val="right"/>
      <w:pPr>
        <w:ind w:left="4102" w:hanging="180"/>
      </w:pPr>
    </w:lvl>
    <w:lvl w:ilvl="6" w:tplc="0C0A000F">
      <w:start w:val="1"/>
      <w:numFmt w:val="decimal"/>
      <w:lvlText w:val="%7."/>
      <w:lvlJc w:val="left"/>
      <w:pPr>
        <w:ind w:left="4822" w:hanging="360"/>
      </w:pPr>
    </w:lvl>
    <w:lvl w:ilvl="7" w:tplc="0C0A0019">
      <w:start w:val="1"/>
      <w:numFmt w:val="lowerLetter"/>
      <w:lvlText w:val="%8."/>
      <w:lvlJc w:val="left"/>
      <w:pPr>
        <w:ind w:left="5542" w:hanging="360"/>
      </w:pPr>
    </w:lvl>
    <w:lvl w:ilvl="8" w:tplc="0C0A001B">
      <w:start w:val="1"/>
      <w:numFmt w:val="lowerRoman"/>
      <w:lvlText w:val="%9."/>
      <w:lvlJc w:val="right"/>
      <w:pPr>
        <w:ind w:left="6262" w:hanging="180"/>
      </w:pPr>
    </w:lvl>
  </w:abstractNum>
  <w:num w:numId="1">
    <w:abstractNumId w:val="1"/>
  </w:num>
  <w:num w:numId="2">
    <w:abstractNumId w:val="5"/>
  </w:num>
  <w:num w:numId="3">
    <w:abstractNumId w:val="0"/>
  </w:num>
  <w:num w:numId="4">
    <w:abstractNumId w:val="6"/>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317"/>
    <w:rsid w:val="0003005D"/>
    <w:rsid w:val="000430AC"/>
    <w:rsid w:val="00061748"/>
    <w:rsid w:val="000665E8"/>
    <w:rsid w:val="00067342"/>
    <w:rsid w:val="00075169"/>
    <w:rsid w:val="000761C7"/>
    <w:rsid w:val="00076474"/>
    <w:rsid w:val="000B589D"/>
    <w:rsid w:val="000D35F6"/>
    <w:rsid w:val="000F1FBC"/>
    <w:rsid w:val="001143D7"/>
    <w:rsid w:val="00122A0D"/>
    <w:rsid w:val="001272EA"/>
    <w:rsid w:val="00135997"/>
    <w:rsid w:val="00191ECA"/>
    <w:rsid w:val="001A3048"/>
    <w:rsid w:val="001B4F19"/>
    <w:rsid w:val="001E45C4"/>
    <w:rsid w:val="001E5807"/>
    <w:rsid w:val="001F1326"/>
    <w:rsid w:val="00212834"/>
    <w:rsid w:val="002161E9"/>
    <w:rsid w:val="00221F5A"/>
    <w:rsid w:val="00254024"/>
    <w:rsid w:val="00270334"/>
    <w:rsid w:val="00274BE2"/>
    <w:rsid w:val="002A0B9B"/>
    <w:rsid w:val="002A4B78"/>
    <w:rsid w:val="002B247D"/>
    <w:rsid w:val="002D03E7"/>
    <w:rsid w:val="002D7B50"/>
    <w:rsid w:val="0031664C"/>
    <w:rsid w:val="0032532A"/>
    <w:rsid w:val="00335FB6"/>
    <w:rsid w:val="0034417C"/>
    <w:rsid w:val="003645C3"/>
    <w:rsid w:val="00372BEA"/>
    <w:rsid w:val="003A0239"/>
    <w:rsid w:val="003A0298"/>
    <w:rsid w:val="003A4317"/>
    <w:rsid w:val="003A59A5"/>
    <w:rsid w:val="003C1514"/>
    <w:rsid w:val="003C51DB"/>
    <w:rsid w:val="003D318F"/>
    <w:rsid w:val="003E141F"/>
    <w:rsid w:val="004054F4"/>
    <w:rsid w:val="004315C4"/>
    <w:rsid w:val="00443972"/>
    <w:rsid w:val="0045123F"/>
    <w:rsid w:val="004533FA"/>
    <w:rsid w:val="00463290"/>
    <w:rsid w:val="00463462"/>
    <w:rsid w:val="004650D5"/>
    <w:rsid w:val="004C397F"/>
    <w:rsid w:val="004C3A00"/>
    <w:rsid w:val="004D142C"/>
    <w:rsid w:val="00550367"/>
    <w:rsid w:val="00554E89"/>
    <w:rsid w:val="005632AC"/>
    <w:rsid w:val="00564BF0"/>
    <w:rsid w:val="005738C4"/>
    <w:rsid w:val="00585D9D"/>
    <w:rsid w:val="005919A6"/>
    <w:rsid w:val="005A1CCC"/>
    <w:rsid w:val="005D78E1"/>
    <w:rsid w:val="005E1FFA"/>
    <w:rsid w:val="006003C5"/>
    <w:rsid w:val="00600D53"/>
    <w:rsid w:val="00642FC7"/>
    <w:rsid w:val="00653593"/>
    <w:rsid w:val="00671317"/>
    <w:rsid w:val="00672416"/>
    <w:rsid w:val="006724D9"/>
    <w:rsid w:val="00674DF5"/>
    <w:rsid w:val="0069121D"/>
    <w:rsid w:val="006D675A"/>
    <w:rsid w:val="006E20BE"/>
    <w:rsid w:val="006E4702"/>
    <w:rsid w:val="006F7B4D"/>
    <w:rsid w:val="007075DE"/>
    <w:rsid w:val="00717076"/>
    <w:rsid w:val="00731168"/>
    <w:rsid w:val="007379EC"/>
    <w:rsid w:val="007431C7"/>
    <w:rsid w:val="00747FC3"/>
    <w:rsid w:val="00766F34"/>
    <w:rsid w:val="00772C61"/>
    <w:rsid w:val="007C64ED"/>
    <w:rsid w:val="007E6A4E"/>
    <w:rsid w:val="00817031"/>
    <w:rsid w:val="00843F73"/>
    <w:rsid w:val="00857814"/>
    <w:rsid w:val="008A67FC"/>
    <w:rsid w:val="008D5A8F"/>
    <w:rsid w:val="008E7D06"/>
    <w:rsid w:val="009357C7"/>
    <w:rsid w:val="0094562F"/>
    <w:rsid w:val="009B56AC"/>
    <w:rsid w:val="009C7876"/>
    <w:rsid w:val="009D3F79"/>
    <w:rsid w:val="009F50C1"/>
    <w:rsid w:val="00A011E0"/>
    <w:rsid w:val="00A61643"/>
    <w:rsid w:val="00A71BAD"/>
    <w:rsid w:val="00A876E3"/>
    <w:rsid w:val="00AA2AAB"/>
    <w:rsid w:val="00AA7B6B"/>
    <w:rsid w:val="00AB1EF9"/>
    <w:rsid w:val="00AC5B7C"/>
    <w:rsid w:val="00AE459E"/>
    <w:rsid w:val="00AF298D"/>
    <w:rsid w:val="00B17BAE"/>
    <w:rsid w:val="00B529DC"/>
    <w:rsid w:val="00B67F26"/>
    <w:rsid w:val="00B83F82"/>
    <w:rsid w:val="00B967D1"/>
    <w:rsid w:val="00BA379C"/>
    <w:rsid w:val="00BA37A3"/>
    <w:rsid w:val="00BB6E9A"/>
    <w:rsid w:val="00BB70C1"/>
    <w:rsid w:val="00BD3571"/>
    <w:rsid w:val="00C12D59"/>
    <w:rsid w:val="00C3711E"/>
    <w:rsid w:val="00C415C0"/>
    <w:rsid w:val="00C568E5"/>
    <w:rsid w:val="00C8292F"/>
    <w:rsid w:val="00C9392F"/>
    <w:rsid w:val="00C948E6"/>
    <w:rsid w:val="00CA34B6"/>
    <w:rsid w:val="00CB05DB"/>
    <w:rsid w:val="00CC0CE7"/>
    <w:rsid w:val="00CD7DE7"/>
    <w:rsid w:val="00D059DE"/>
    <w:rsid w:val="00D3514F"/>
    <w:rsid w:val="00D41378"/>
    <w:rsid w:val="00D65E36"/>
    <w:rsid w:val="00D74149"/>
    <w:rsid w:val="00DD4194"/>
    <w:rsid w:val="00E16166"/>
    <w:rsid w:val="00E2188B"/>
    <w:rsid w:val="00E42FFD"/>
    <w:rsid w:val="00E56B71"/>
    <w:rsid w:val="00E645F7"/>
    <w:rsid w:val="00E72545"/>
    <w:rsid w:val="00EB1622"/>
    <w:rsid w:val="00EB21B6"/>
    <w:rsid w:val="00EB49FF"/>
    <w:rsid w:val="00EF45A9"/>
    <w:rsid w:val="00EF71A4"/>
    <w:rsid w:val="00EF7E63"/>
    <w:rsid w:val="00F05F2E"/>
    <w:rsid w:val="00F1108A"/>
    <w:rsid w:val="00F24A50"/>
    <w:rsid w:val="00F55682"/>
    <w:rsid w:val="00F75A4A"/>
    <w:rsid w:val="00F81CC3"/>
    <w:rsid w:val="00F84F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81875"/>
  <w15:chartTrackingRefBased/>
  <w15:docId w15:val="{35C7AB16-774D-4247-94D6-CF35C108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1317"/>
    <w:pPr>
      <w:spacing w:after="0" w:line="240" w:lineRule="auto"/>
    </w:pPr>
    <w:rPr>
      <w:rFonts w:ascii="Arial" w:eastAsia="Times New Roman" w:hAnsi="Arial" w:cs="Times New Roman"/>
      <w:szCs w:val="20"/>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Ttulo2">
    <w:name w:val="Texto Título 2"/>
    <w:basedOn w:val="Normal"/>
    <w:rsid w:val="00671317"/>
    <w:pPr>
      <w:spacing w:before="120" w:after="120"/>
      <w:ind w:left="510"/>
      <w:jc w:val="both"/>
    </w:pPr>
    <w:rPr>
      <w:sz w:val="20"/>
      <w:lang w:val="es-ES"/>
    </w:rPr>
  </w:style>
  <w:style w:type="paragraph" w:styleId="Textoindependiente">
    <w:name w:val="Body Text"/>
    <w:basedOn w:val="Normal"/>
    <w:link w:val="TextoindependienteCar"/>
    <w:semiHidden/>
    <w:unhideWhenUsed/>
    <w:rsid w:val="00671317"/>
    <w:pPr>
      <w:spacing w:after="120"/>
    </w:pPr>
  </w:style>
  <w:style w:type="character" w:customStyle="1" w:styleId="TextoindependienteCar">
    <w:name w:val="Texto independiente Car"/>
    <w:basedOn w:val="Fuentedeprrafopredeter"/>
    <w:link w:val="Textoindependiente"/>
    <w:semiHidden/>
    <w:rsid w:val="00671317"/>
    <w:rPr>
      <w:rFonts w:ascii="Arial" w:eastAsia="Times New Roman" w:hAnsi="Arial" w:cs="Times New Roman"/>
      <w:szCs w:val="20"/>
      <w:lang w:val="es-ES_tradnl" w:eastAsia="es-ES"/>
    </w:rPr>
  </w:style>
  <w:style w:type="paragraph" w:styleId="Textodeglobo">
    <w:name w:val="Balloon Text"/>
    <w:basedOn w:val="Normal"/>
    <w:link w:val="TextodegloboCar"/>
    <w:uiPriority w:val="99"/>
    <w:semiHidden/>
    <w:unhideWhenUsed/>
    <w:rsid w:val="00C568E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568E5"/>
    <w:rPr>
      <w:rFonts w:ascii="Segoe UI" w:eastAsia="Times New Roman" w:hAnsi="Segoe UI" w:cs="Segoe UI"/>
      <w:sz w:val="18"/>
      <w:szCs w:val="18"/>
      <w:lang w:val="es-ES_tradnl" w:eastAsia="es-ES"/>
    </w:rPr>
  </w:style>
  <w:style w:type="character" w:styleId="Refdecomentario">
    <w:name w:val="annotation reference"/>
    <w:basedOn w:val="Fuentedeprrafopredeter"/>
    <w:uiPriority w:val="99"/>
    <w:semiHidden/>
    <w:unhideWhenUsed/>
    <w:rsid w:val="00554E89"/>
    <w:rPr>
      <w:sz w:val="16"/>
      <w:szCs w:val="16"/>
    </w:rPr>
  </w:style>
  <w:style w:type="paragraph" w:styleId="Textocomentario">
    <w:name w:val="annotation text"/>
    <w:basedOn w:val="Normal"/>
    <w:link w:val="TextocomentarioCar"/>
    <w:uiPriority w:val="99"/>
    <w:unhideWhenUsed/>
    <w:rsid w:val="00554E89"/>
    <w:rPr>
      <w:sz w:val="20"/>
    </w:rPr>
  </w:style>
  <w:style w:type="character" w:customStyle="1" w:styleId="TextocomentarioCar">
    <w:name w:val="Texto comentario Car"/>
    <w:basedOn w:val="Fuentedeprrafopredeter"/>
    <w:link w:val="Textocomentario"/>
    <w:uiPriority w:val="99"/>
    <w:rsid w:val="00554E89"/>
    <w:rPr>
      <w:rFonts w:ascii="Arial" w:eastAsia="Times New Roman" w:hAnsi="Arial" w:cs="Times New Roman"/>
      <w:sz w:val="20"/>
      <w:szCs w:val="20"/>
      <w:lang w:val="es-ES_tradnl" w:eastAsia="es-ES"/>
    </w:rPr>
  </w:style>
  <w:style w:type="paragraph" w:styleId="Asuntodelcomentario">
    <w:name w:val="annotation subject"/>
    <w:basedOn w:val="Textocomentario"/>
    <w:next w:val="Textocomentario"/>
    <w:link w:val="AsuntodelcomentarioCar"/>
    <w:uiPriority w:val="99"/>
    <w:semiHidden/>
    <w:unhideWhenUsed/>
    <w:rsid w:val="00554E89"/>
    <w:rPr>
      <w:b/>
      <w:bCs/>
    </w:rPr>
  </w:style>
  <w:style w:type="character" w:customStyle="1" w:styleId="AsuntodelcomentarioCar">
    <w:name w:val="Asunto del comentario Car"/>
    <w:basedOn w:val="TextocomentarioCar"/>
    <w:link w:val="Asuntodelcomentario"/>
    <w:uiPriority w:val="99"/>
    <w:semiHidden/>
    <w:rsid w:val="00554E89"/>
    <w:rPr>
      <w:rFonts w:ascii="Arial" w:eastAsia="Times New Roman" w:hAnsi="Arial" w:cs="Times New Roman"/>
      <w:b/>
      <w:bCs/>
      <w:sz w:val="20"/>
      <w:szCs w:val="20"/>
      <w:lang w:val="es-ES_tradnl" w:eastAsia="es-ES"/>
    </w:rPr>
  </w:style>
  <w:style w:type="paragraph" w:styleId="Revisin">
    <w:name w:val="Revision"/>
    <w:hidden/>
    <w:uiPriority w:val="99"/>
    <w:semiHidden/>
    <w:rsid w:val="00554E89"/>
    <w:pPr>
      <w:spacing w:after="0" w:line="240" w:lineRule="auto"/>
    </w:pPr>
    <w:rPr>
      <w:rFonts w:ascii="Arial" w:eastAsia="Times New Roman" w:hAnsi="Arial" w:cs="Times New Roman"/>
      <w:szCs w:val="20"/>
      <w:lang w:val="es-ES_tradnl" w:eastAsia="es-ES"/>
    </w:rPr>
  </w:style>
  <w:style w:type="paragraph" w:styleId="Textonotapie">
    <w:name w:val="footnote text"/>
    <w:basedOn w:val="Normal"/>
    <w:link w:val="TextonotapieCar"/>
    <w:uiPriority w:val="99"/>
    <w:semiHidden/>
    <w:unhideWhenUsed/>
    <w:rsid w:val="007379EC"/>
    <w:rPr>
      <w:sz w:val="20"/>
    </w:rPr>
  </w:style>
  <w:style w:type="character" w:customStyle="1" w:styleId="TextonotapieCar">
    <w:name w:val="Texto nota pie Car"/>
    <w:basedOn w:val="Fuentedeprrafopredeter"/>
    <w:link w:val="Textonotapie"/>
    <w:uiPriority w:val="99"/>
    <w:semiHidden/>
    <w:rsid w:val="007379EC"/>
    <w:rPr>
      <w:rFonts w:ascii="Arial" w:eastAsia="Times New Roman" w:hAnsi="Arial" w:cs="Times New Roman"/>
      <w:sz w:val="20"/>
      <w:szCs w:val="20"/>
      <w:lang w:val="es-ES_tradnl" w:eastAsia="es-ES"/>
    </w:rPr>
  </w:style>
  <w:style w:type="character" w:styleId="Refdenotaalpie">
    <w:name w:val="footnote reference"/>
    <w:basedOn w:val="Fuentedeprrafopredeter"/>
    <w:uiPriority w:val="99"/>
    <w:semiHidden/>
    <w:unhideWhenUsed/>
    <w:rsid w:val="007379EC"/>
    <w:rPr>
      <w:vertAlign w:val="superscript"/>
    </w:rPr>
  </w:style>
  <w:style w:type="paragraph" w:styleId="Encabezado">
    <w:name w:val="header"/>
    <w:basedOn w:val="Normal"/>
    <w:link w:val="EncabezadoCar"/>
    <w:uiPriority w:val="99"/>
    <w:unhideWhenUsed/>
    <w:rsid w:val="009B56AC"/>
    <w:pPr>
      <w:tabs>
        <w:tab w:val="center" w:pos="4252"/>
        <w:tab w:val="right" w:pos="8504"/>
      </w:tabs>
    </w:pPr>
  </w:style>
  <w:style w:type="character" w:customStyle="1" w:styleId="EncabezadoCar">
    <w:name w:val="Encabezado Car"/>
    <w:basedOn w:val="Fuentedeprrafopredeter"/>
    <w:link w:val="Encabezado"/>
    <w:uiPriority w:val="99"/>
    <w:rsid w:val="009B56AC"/>
    <w:rPr>
      <w:rFonts w:ascii="Arial" w:eastAsia="Times New Roman" w:hAnsi="Arial" w:cs="Times New Roman"/>
      <w:szCs w:val="20"/>
      <w:lang w:val="es-ES_tradnl" w:eastAsia="es-ES"/>
    </w:rPr>
  </w:style>
  <w:style w:type="paragraph" w:styleId="Piedepgina">
    <w:name w:val="footer"/>
    <w:basedOn w:val="Normal"/>
    <w:link w:val="PiedepginaCar"/>
    <w:uiPriority w:val="99"/>
    <w:unhideWhenUsed/>
    <w:rsid w:val="009B56AC"/>
    <w:pPr>
      <w:tabs>
        <w:tab w:val="center" w:pos="4252"/>
        <w:tab w:val="right" w:pos="8504"/>
      </w:tabs>
    </w:pPr>
  </w:style>
  <w:style w:type="character" w:customStyle="1" w:styleId="PiedepginaCar">
    <w:name w:val="Pie de página Car"/>
    <w:basedOn w:val="Fuentedeprrafopredeter"/>
    <w:link w:val="Piedepgina"/>
    <w:uiPriority w:val="99"/>
    <w:rsid w:val="009B56AC"/>
    <w:rPr>
      <w:rFonts w:ascii="Arial" w:eastAsia="Times New Roman" w:hAnsi="Arial" w:cs="Times New Roman"/>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8856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3B5DDE9-4329-4C38-8839-6EE5D41EEE51}">
  <ds:schemaRefs>
    <ds:schemaRef ds:uri="http://schemas.openxmlformats.org/officeDocument/2006/bibliography"/>
  </ds:schemaRefs>
</ds:datastoreItem>
</file>

<file path=customXml/itemProps2.xml><?xml version="1.0" encoding="utf-8"?>
<ds:datastoreItem xmlns:ds="http://schemas.openxmlformats.org/officeDocument/2006/customXml" ds:itemID="{51A14568-49E1-4A52-9840-24A63C3CFA5B}">
  <ds:schemaRefs>
    <ds:schemaRef ds:uri="http://schemas.microsoft.com/sharepoint/v3/contenttype/forms"/>
  </ds:schemaRefs>
</ds:datastoreItem>
</file>

<file path=customXml/itemProps3.xml><?xml version="1.0" encoding="utf-8"?>
<ds:datastoreItem xmlns:ds="http://schemas.openxmlformats.org/officeDocument/2006/customXml" ds:itemID="{E2D5E0F1-DB5E-4456-8C7C-93A2DB923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D74F99-E149-46AA-A3DF-A91D1E5FFDAA}">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schemas.microsoft.com/office/infopath/2007/PartnerControls"/>
    <ds:schemaRef ds:uri="http://purl.org/dc/dcmitype/"/>
    <ds:schemaRef ds:uri="http://www.w3.org/XML/1998/namespace"/>
    <ds:schemaRef ds:uri="e4314e6d-e65a-44fa-94b8-69db2e788a13"/>
    <ds:schemaRef ds:uri="4d18ede3-0a75-4f1a-a39f-f8278ea5c876"/>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8</Pages>
  <Words>3641</Words>
  <Characters>20029</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PO-14.8-Sujeto de liquidación_CSnF_Hibridación</dc:title>
  <dc:subject/>
  <dc:creator>Red Eléctrica</dc:creator>
  <cp:keywords/>
  <dc:description/>
  <cp:lastModifiedBy>Madrid Garcia, Ruben</cp:lastModifiedBy>
  <cp:revision>2</cp:revision>
  <cp:lastPrinted>2021-02-26T15:12:00Z</cp:lastPrinted>
  <dcterms:created xsi:type="dcterms:W3CDTF">2021-07-22T12:58:00Z</dcterms:created>
  <dcterms:modified xsi:type="dcterms:W3CDTF">2022-10-26T12:00:00Z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